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29C67" w14:textId="77777777" w:rsidR="00D34BF7" w:rsidRPr="00780FCD" w:rsidRDefault="00D34BF7" w:rsidP="00D34BF7">
      <w:pPr>
        <w:pStyle w:val="Zhlav"/>
        <w:pBdr>
          <w:top w:val="single" w:sz="4" w:space="1" w:color="auto"/>
          <w:left w:val="single" w:sz="4" w:space="1" w:color="auto"/>
          <w:bottom w:val="single" w:sz="4" w:space="1" w:color="auto"/>
          <w:right w:val="single" w:sz="4" w:space="20" w:color="auto"/>
        </w:pBdr>
        <w:ind w:right="360"/>
        <w:rPr>
          <w:rFonts w:ascii="Arial" w:hAnsi="Arial" w:cs="Arial"/>
          <w:b/>
        </w:rPr>
      </w:pPr>
      <w:r w:rsidRPr="00DE10C2">
        <w:rPr>
          <w:rFonts w:ascii="Arial" w:hAnsi="Arial" w:cs="Arial"/>
          <w:b/>
        </w:rPr>
        <w:t>Číslo smlouvy prodávajícího:</w:t>
      </w:r>
      <w:r w:rsidRPr="00780FCD">
        <w:rPr>
          <w:rFonts w:ascii="Arial" w:hAnsi="Arial" w:cs="Arial"/>
          <w:b/>
        </w:rPr>
        <w:t xml:space="preserve">                                 </w:t>
      </w:r>
      <w:r w:rsidRPr="00DE10C2">
        <w:rPr>
          <w:rFonts w:ascii="Arial" w:hAnsi="Arial" w:cs="Arial"/>
          <w:b/>
        </w:rPr>
        <w:t>Číslo smlouvy kupujícího:</w:t>
      </w:r>
      <w:r w:rsidRPr="00780FCD">
        <w:rPr>
          <w:rFonts w:ascii="Arial" w:hAnsi="Arial" w:cs="Arial"/>
          <w:b/>
        </w:rPr>
        <w:tab/>
        <w:t xml:space="preserve">  </w:t>
      </w:r>
    </w:p>
    <w:p w14:paraId="36970AEA" w14:textId="77777777" w:rsidR="00D34BF7" w:rsidRDefault="00D34BF7" w:rsidP="00D34BF7">
      <w:pPr>
        <w:pStyle w:val="Zhlav"/>
        <w:tabs>
          <w:tab w:val="clear" w:pos="4536"/>
          <w:tab w:val="left" w:pos="1701"/>
          <w:tab w:val="left" w:pos="2127"/>
        </w:tabs>
        <w:rPr>
          <w:rFonts w:ascii="Arial" w:hAnsi="Arial" w:cs="Arial"/>
          <w:b/>
          <w:sz w:val="16"/>
          <w:szCs w:val="16"/>
        </w:rPr>
      </w:pPr>
    </w:p>
    <w:p w14:paraId="5B8A7146" w14:textId="77777777" w:rsidR="00D34BF7" w:rsidRDefault="00D34BF7" w:rsidP="00D34BF7">
      <w:pPr>
        <w:pStyle w:val="Zhlav"/>
        <w:tabs>
          <w:tab w:val="clear" w:pos="4536"/>
          <w:tab w:val="left" w:pos="1701"/>
          <w:tab w:val="left" w:pos="2127"/>
        </w:tabs>
        <w:rPr>
          <w:rFonts w:ascii="Arial" w:hAnsi="Arial" w:cs="Arial"/>
          <w:b/>
          <w:sz w:val="16"/>
          <w:szCs w:val="16"/>
        </w:rPr>
      </w:pPr>
    </w:p>
    <w:p w14:paraId="69286218" w14:textId="04007E87" w:rsidR="00D34BF7" w:rsidRPr="00DE10C2" w:rsidRDefault="00D34BF7" w:rsidP="00D34BF7">
      <w:pPr>
        <w:tabs>
          <w:tab w:val="left" w:pos="2127"/>
          <w:tab w:val="left" w:pos="3613"/>
        </w:tabs>
        <w:spacing w:after="0"/>
        <w:rPr>
          <w:rFonts w:ascii="Arial" w:hAnsi="Arial" w:cs="Arial"/>
          <w:bCs/>
          <w:sz w:val="16"/>
          <w:szCs w:val="16"/>
        </w:rPr>
      </w:pPr>
      <w:r w:rsidRPr="00DE10C2">
        <w:rPr>
          <w:rFonts w:ascii="Arial" w:hAnsi="Arial" w:cs="Arial"/>
          <w:b/>
          <w:sz w:val="16"/>
          <w:szCs w:val="16"/>
        </w:rPr>
        <w:t>Název veřejné zakázky</w:t>
      </w:r>
      <w:r w:rsidRPr="00DE10C2">
        <w:rPr>
          <w:rFonts w:ascii="Arial" w:hAnsi="Arial" w:cs="Arial"/>
          <w:bCs/>
          <w:sz w:val="16"/>
          <w:szCs w:val="16"/>
        </w:rPr>
        <w:t xml:space="preserve">: </w:t>
      </w:r>
      <w:r w:rsidR="00DE10C2">
        <w:rPr>
          <w:rFonts w:ascii="Arial" w:hAnsi="Arial" w:cs="Arial"/>
          <w:bCs/>
          <w:sz w:val="16"/>
          <w:szCs w:val="16"/>
        </w:rPr>
        <w:t>Elektroinstalační materiál</w:t>
      </w:r>
    </w:p>
    <w:p w14:paraId="4D48207D" w14:textId="47424A9A" w:rsidR="00D34BF7" w:rsidRPr="00744E18" w:rsidRDefault="00D34BF7" w:rsidP="00D34BF7">
      <w:pPr>
        <w:pStyle w:val="Zhlav"/>
        <w:tabs>
          <w:tab w:val="left" w:pos="2127"/>
          <w:tab w:val="left" w:pos="5103"/>
        </w:tabs>
        <w:rPr>
          <w:rFonts w:cs="Arial"/>
          <w:sz w:val="16"/>
          <w:szCs w:val="16"/>
        </w:rPr>
      </w:pPr>
      <w:r w:rsidRPr="00DE10C2">
        <w:rPr>
          <w:rFonts w:ascii="Arial" w:hAnsi="Arial" w:cs="Arial"/>
          <w:b/>
          <w:sz w:val="16"/>
          <w:szCs w:val="16"/>
        </w:rPr>
        <w:t>Číslo veřejné zakázky:</w:t>
      </w:r>
      <w:r w:rsidRPr="00760335">
        <w:rPr>
          <w:rFonts w:ascii="Arial" w:hAnsi="Arial" w:cs="Arial"/>
          <w:b/>
          <w:sz w:val="16"/>
          <w:szCs w:val="16"/>
        </w:rPr>
        <w:t xml:space="preserve"> </w:t>
      </w:r>
      <w:r w:rsidR="00DE10C2">
        <w:rPr>
          <w:rFonts w:ascii="Arial" w:hAnsi="Arial" w:cs="Arial"/>
          <w:b/>
          <w:sz w:val="16"/>
          <w:szCs w:val="16"/>
        </w:rPr>
        <w:t>VZ202421</w:t>
      </w:r>
      <w:r>
        <w:rPr>
          <w:rFonts w:ascii="Arial" w:hAnsi="Arial" w:cs="Arial"/>
          <w:b/>
          <w:sz w:val="16"/>
          <w:szCs w:val="16"/>
        </w:rPr>
        <w:tab/>
      </w:r>
    </w:p>
    <w:p w14:paraId="504E1759" w14:textId="77777777" w:rsidR="00D34BF7" w:rsidRDefault="00D34BF7" w:rsidP="00D34BF7">
      <w:pPr>
        <w:rPr>
          <w:rFonts w:ascii="Times New Roman" w:hAnsi="Times New Roman" w:cs="Times New Roman"/>
          <w:b/>
          <w:sz w:val="32"/>
          <w:szCs w:val="32"/>
        </w:rPr>
      </w:pPr>
    </w:p>
    <w:p w14:paraId="0DD8CE26" w14:textId="6C2B32F0" w:rsidR="00AF07F5" w:rsidRPr="00DE10C2" w:rsidRDefault="00F0246F" w:rsidP="005633E5">
      <w:pPr>
        <w:ind w:left="426" w:hanging="426"/>
        <w:jc w:val="center"/>
        <w:rPr>
          <w:rFonts w:cstheme="minorHAnsi"/>
          <w:b/>
          <w:sz w:val="32"/>
          <w:szCs w:val="32"/>
        </w:rPr>
      </w:pPr>
      <w:r w:rsidRPr="00DE10C2">
        <w:rPr>
          <w:rFonts w:cstheme="minorHAnsi"/>
          <w:b/>
          <w:sz w:val="32"/>
          <w:szCs w:val="32"/>
        </w:rPr>
        <w:t>K</w:t>
      </w:r>
      <w:r w:rsidR="00BE278C" w:rsidRPr="00DE10C2">
        <w:rPr>
          <w:rFonts w:cstheme="minorHAnsi"/>
          <w:b/>
          <w:sz w:val="32"/>
          <w:szCs w:val="32"/>
        </w:rPr>
        <w:t>UPNÍ SMLOUVA</w:t>
      </w:r>
    </w:p>
    <w:p w14:paraId="51693031" w14:textId="77777777" w:rsidR="00BE278C" w:rsidRPr="00DE10C2" w:rsidRDefault="00BE278C" w:rsidP="00F71F0A">
      <w:pPr>
        <w:overflowPunct w:val="0"/>
        <w:autoSpaceDE w:val="0"/>
        <w:autoSpaceDN w:val="0"/>
        <w:adjustRightInd w:val="0"/>
        <w:spacing w:after="0" w:line="240" w:lineRule="auto"/>
        <w:jc w:val="center"/>
        <w:textAlignment w:val="baseline"/>
        <w:rPr>
          <w:rFonts w:eastAsia="Times New Roman" w:cstheme="minorHAnsi"/>
          <w:lang w:eastAsia="cs-CZ"/>
        </w:rPr>
      </w:pPr>
      <w:r w:rsidRPr="00DE10C2">
        <w:rPr>
          <w:rFonts w:eastAsia="Times New Roman" w:cstheme="minorHAnsi"/>
          <w:lang w:eastAsia="cs-CZ"/>
        </w:rPr>
        <w:t>uzavřená podle § 2079 a násl. zákona č. 89/2012 Sb., občansk</w:t>
      </w:r>
      <w:r w:rsidR="005E79C7" w:rsidRPr="00DE10C2">
        <w:rPr>
          <w:rFonts w:eastAsia="Times New Roman" w:cstheme="minorHAnsi"/>
          <w:lang w:eastAsia="cs-CZ"/>
        </w:rPr>
        <w:t xml:space="preserve">ého </w:t>
      </w:r>
      <w:r w:rsidRPr="00DE10C2">
        <w:rPr>
          <w:rFonts w:eastAsia="Times New Roman" w:cstheme="minorHAnsi"/>
          <w:lang w:eastAsia="cs-CZ"/>
        </w:rPr>
        <w:t>zákoník</w:t>
      </w:r>
      <w:r w:rsidR="005E79C7" w:rsidRPr="00DE10C2">
        <w:rPr>
          <w:rFonts w:eastAsia="Times New Roman" w:cstheme="minorHAnsi"/>
          <w:lang w:eastAsia="cs-CZ"/>
        </w:rPr>
        <w:t>u</w:t>
      </w:r>
      <w:r w:rsidR="007B496E" w:rsidRPr="00DE10C2">
        <w:rPr>
          <w:rFonts w:eastAsia="Times New Roman" w:cstheme="minorHAnsi"/>
          <w:lang w:eastAsia="cs-CZ"/>
        </w:rPr>
        <w:t xml:space="preserve"> (dále jen Smlouva)</w:t>
      </w:r>
    </w:p>
    <w:p w14:paraId="4B6A9DF8" w14:textId="77777777" w:rsidR="005E79C7" w:rsidRPr="00DE10C2" w:rsidRDefault="005E79C7" w:rsidP="00EB19B6">
      <w:pPr>
        <w:spacing w:after="0" w:line="240" w:lineRule="auto"/>
        <w:jc w:val="center"/>
        <w:rPr>
          <w:rFonts w:eastAsia="Calibri" w:cstheme="minorHAnsi"/>
          <w:b/>
        </w:rPr>
      </w:pPr>
    </w:p>
    <w:p w14:paraId="543B0896" w14:textId="00768599" w:rsidR="00EB19B6" w:rsidRPr="00DE10C2" w:rsidRDefault="00EB19B6" w:rsidP="00EB19B6">
      <w:pPr>
        <w:spacing w:after="0" w:line="240" w:lineRule="auto"/>
        <w:jc w:val="center"/>
        <w:rPr>
          <w:rFonts w:eastAsia="Times New Roman" w:cstheme="minorHAnsi"/>
          <w:b/>
          <w:lang w:val="x-none" w:eastAsia="x-none"/>
        </w:rPr>
      </w:pPr>
      <w:r w:rsidRPr="00DE10C2">
        <w:rPr>
          <w:rFonts w:eastAsia="Calibri" w:cstheme="minorHAnsi"/>
          <w:b/>
        </w:rPr>
        <w:t xml:space="preserve">I. </w:t>
      </w:r>
      <w:r w:rsidRPr="00DE10C2">
        <w:rPr>
          <w:rFonts w:eastAsia="Times New Roman" w:cstheme="minorHAnsi"/>
          <w:b/>
          <w:lang w:val="x-none" w:eastAsia="x-none"/>
        </w:rPr>
        <w:t xml:space="preserve">Smluvní </w:t>
      </w:r>
      <w:r w:rsidRPr="00DE10C2">
        <w:rPr>
          <w:rFonts w:eastAsia="Times New Roman" w:cstheme="minorHAnsi"/>
          <w:b/>
          <w:lang w:eastAsia="x-none"/>
        </w:rPr>
        <w:t>s</w:t>
      </w:r>
      <w:r w:rsidR="000E5453" w:rsidRPr="00DE10C2">
        <w:rPr>
          <w:rFonts w:eastAsia="Times New Roman" w:cstheme="minorHAnsi"/>
          <w:b/>
          <w:lang w:eastAsia="x-none"/>
        </w:rPr>
        <w:t>trany</w:t>
      </w:r>
    </w:p>
    <w:p w14:paraId="6677F881" w14:textId="77777777" w:rsidR="00BE278C" w:rsidRPr="00DE10C2" w:rsidRDefault="00BE278C" w:rsidP="00BE278C">
      <w:pPr>
        <w:widowControl w:val="0"/>
        <w:spacing w:after="0" w:line="240" w:lineRule="auto"/>
        <w:rPr>
          <w:rFonts w:eastAsia="Times New Roman" w:cstheme="minorHAnsi"/>
          <w:noProof/>
          <w:lang w:eastAsia="cs-CZ"/>
        </w:rPr>
      </w:pPr>
    </w:p>
    <w:p w14:paraId="4549B80F" w14:textId="77777777" w:rsidR="00F739F5" w:rsidRPr="00DE10C2" w:rsidRDefault="00F739F5" w:rsidP="00F739F5">
      <w:pPr>
        <w:spacing w:after="0" w:line="240" w:lineRule="auto"/>
        <w:jc w:val="both"/>
        <w:rPr>
          <w:rFonts w:eastAsia="Times New Roman" w:cstheme="minorHAnsi"/>
          <w:b/>
          <w:lang w:eastAsia="cs-CZ"/>
        </w:rPr>
      </w:pPr>
      <w:r w:rsidRPr="00DE10C2">
        <w:rPr>
          <w:rFonts w:eastAsia="Times New Roman" w:cstheme="minorHAnsi"/>
          <w:b/>
          <w:lang w:eastAsia="cs-CZ"/>
        </w:rPr>
        <w:t>Nemocnice Kyjov, příspěvková organizace</w:t>
      </w:r>
    </w:p>
    <w:p w14:paraId="3826F928" w14:textId="77777777" w:rsidR="00F739F5" w:rsidRPr="00DE10C2" w:rsidRDefault="00F739F5" w:rsidP="00F739F5">
      <w:pPr>
        <w:spacing w:after="0" w:line="240" w:lineRule="auto"/>
        <w:jc w:val="both"/>
        <w:rPr>
          <w:rFonts w:eastAsia="Times New Roman" w:cstheme="minorHAnsi"/>
          <w:lang w:eastAsia="cs-CZ"/>
        </w:rPr>
      </w:pPr>
      <w:r w:rsidRPr="00DE10C2">
        <w:rPr>
          <w:rFonts w:eastAsia="Times New Roman" w:cstheme="minorHAnsi"/>
          <w:lang w:eastAsia="cs-CZ"/>
        </w:rPr>
        <w:t>se sídlem Strážovská 1247/22, 697 01 Kyjov</w:t>
      </w:r>
    </w:p>
    <w:p w14:paraId="4A3147FA" w14:textId="77777777" w:rsidR="00F739F5" w:rsidRPr="00DE10C2" w:rsidRDefault="00F739F5" w:rsidP="00F739F5">
      <w:pPr>
        <w:spacing w:after="0" w:line="240" w:lineRule="auto"/>
        <w:jc w:val="both"/>
        <w:rPr>
          <w:rFonts w:eastAsia="Times New Roman" w:cstheme="minorHAnsi"/>
          <w:lang w:eastAsia="cs-CZ"/>
        </w:rPr>
      </w:pPr>
      <w:r w:rsidRPr="00DE10C2">
        <w:rPr>
          <w:rFonts w:eastAsia="Times New Roman" w:cstheme="minorHAnsi"/>
          <w:lang w:eastAsia="cs-CZ"/>
        </w:rPr>
        <w:t>IČO: 00226912</w:t>
      </w:r>
    </w:p>
    <w:p w14:paraId="5FA3107E" w14:textId="77777777" w:rsidR="00F739F5" w:rsidRPr="00DE10C2" w:rsidRDefault="00F739F5" w:rsidP="00F739F5">
      <w:pPr>
        <w:spacing w:after="0" w:line="240" w:lineRule="auto"/>
        <w:jc w:val="both"/>
        <w:rPr>
          <w:rFonts w:eastAsia="Times New Roman" w:cstheme="minorHAnsi"/>
          <w:lang w:eastAsia="cs-CZ"/>
        </w:rPr>
      </w:pPr>
      <w:r w:rsidRPr="00DE10C2">
        <w:rPr>
          <w:rFonts w:eastAsia="Times New Roman" w:cstheme="minorHAnsi"/>
          <w:lang w:eastAsia="cs-CZ"/>
        </w:rPr>
        <w:t>DIČ: CZ00226912</w:t>
      </w:r>
    </w:p>
    <w:p w14:paraId="0DBCA757" w14:textId="77777777" w:rsidR="00F739F5" w:rsidRPr="00DE10C2" w:rsidRDefault="00F739F5" w:rsidP="00F739F5">
      <w:pPr>
        <w:spacing w:after="0" w:line="240" w:lineRule="auto"/>
        <w:jc w:val="both"/>
        <w:rPr>
          <w:rFonts w:eastAsia="Times New Roman" w:cstheme="minorHAnsi"/>
          <w:lang w:eastAsia="cs-CZ"/>
        </w:rPr>
      </w:pPr>
      <w:r w:rsidRPr="00DE10C2">
        <w:rPr>
          <w:rFonts w:eastAsia="Times New Roman" w:cstheme="minorHAnsi"/>
          <w:lang w:eastAsia="cs-CZ"/>
        </w:rPr>
        <w:t xml:space="preserve">vedená u Krajského soudu v Brně, spis. zn. </w:t>
      </w:r>
      <w:proofErr w:type="spellStart"/>
      <w:r w:rsidRPr="00DE10C2">
        <w:rPr>
          <w:rFonts w:eastAsia="Times New Roman" w:cstheme="minorHAnsi"/>
          <w:lang w:eastAsia="cs-CZ"/>
        </w:rPr>
        <w:t>Pr</w:t>
      </w:r>
      <w:proofErr w:type="spellEnd"/>
      <w:r w:rsidRPr="00DE10C2">
        <w:rPr>
          <w:rFonts w:eastAsia="Times New Roman" w:cstheme="minorHAnsi"/>
          <w:lang w:eastAsia="cs-CZ"/>
        </w:rPr>
        <w:t xml:space="preserve"> 1230</w:t>
      </w:r>
    </w:p>
    <w:p w14:paraId="6ED91FB0" w14:textId="77777777" w:rsidR="00F739F5" w:rsidRPr="00DE10C2" w:rsidRDefault="00F739F5" w:rsidP="00F739F5">
      <w:pPr>
        <w:spacing w:after="0" w:line="240" w:lineRule="auto"/>
        <w:jc w:val="both"/>
        <w:rPr>
          <w:rFonts w:eastAsia="Times New Roman" w:cstheme="minorHAnsi"/>
          <w:lang w:eastAsia="cs-CZ"/>
        </w:rPr>
      </w:pPr>
      <w:r w:rsidRPr="00DE10C2">
        <w:rPr>
          <w:rFonts w:eastAsia="Times New Roman" w:cstheme="minorHAnsi"/>
          <w:lang w:eastAsia="cs-CZ"/>
        </w:rPr>
        <w:t xml:space="preserve">zastoupená MUDr. Jiřím Vyhnalem, ředitelem nemocnice </w:t>
      </w:r>
    </w:p>
    <w:p w14:paraId="47157ED9" w14:textId="1AA188B1" w:rsidR="00BE278C" w:rsidRPr="00DE10C2" w:rsidRDefault="00BE278C" w:rsidP="00F739F5">
      <w:pPr>
        <w:spacing w:after="0" w:line="240" w:lineRule="auto"/>
        <w:jc w:val="both"/>
        <w:rPr>
          <w:rFonts w:eastAsia="Times New Roman" w:cstheme="minorHAnsi"/>
          <w:lang w:eastAsia="cs-CZ"/>
        </w:rPr>
      </w:pPr>
      <w:r w:rsidRPr="00DE10C2">
        <w:rPr>
          <w:rFonts w:eastAsia="Times New Roman" w:cstheme="minorHAnsi"/>
          <w:lang w:eastAsia="cs-CZ"/>
        </w:rPr>
        <w:t>(dále jen „</w:t>
      </w:r>
      <w:r w:rsidR="00C41C64" w:rsidRPr="00DE10C2">
        <w:rPr>
          <w:rFonts w:eastAsia="Times New Roman" w:cstheme="minorHAnsi"/>
          <w:lang w:eastAsia="cs-CZ"/>
        </w:rPr>
        <w:t xml:space="preserve">Kupující </w:t>
      </w:r>
      <w:r w:rsidRPr="00DE10C2">
        <w:rPr>
          <w:rFonts w:eastAsia="Times New Roman" w:cstheme="minorHAnsi"/>
          <w:lang w:eastAsia="cs-CZ"/>
        </w:rPr>
        <w:t>“)</w:t>
      </w:r>
    </w:p>
    <w:p w14:paraId="1EB013D1" w14:textId="77777777" w:rsidR="00BE278C" w:rsidRPr="00DE10C2" w:rsidRDefault="00BE278C" w:rsidP="00BE278C">
      <w:pPr>
        <w:spacing w:after="0" w:line="240" w:lineRule="auto"/>
        <w:rPr>
          <w:rFonts w:eastAsia="Times New Roman" w:cstheme="minorHAnsi"/>
          <w:lang w:eastAsia="cs-CZ"/>
        </w:rPr>
      </w:pPr>
    </w:p>
    <w:p w14:paraId="63F4E941" w14:textId="77777777" w:rsidR="00BE278C" w:rsidRPr="00DE10C2" w:rsidRDefault="00BE278C" w:rsidP="00BE278C">
      <w:pPr>
        <w:spacing w:after="0" w:line="240" w:lineRule="auto"/>
        <w:rPr>
          <w:rFonts w:eastAsia="Times New Roman" w:cstheme="minorHAnsi"/>
          <w:lang w:eastAsia="cs-CZ"/>
        </w:rPr>
      </w:pPr>
      <w:r w:rsidRPr="00DE10C2">
        <w:rPr>
          <w:rFonts w:eastAsia="Times New Roman" w:cstheme="minorHAnsi"/>
          <w:lang w:eastAsia="cs-CZ"/>
        </w:rPr>
        <w:t>a</w:t>
      </w:r>
    </w:p>
    <w:p w14:paraId="45A54285" w14:textId="77777777" w:rsidR="00BE278C" w:rsidRPr="00DE10C2" w:rsidRDefault="00BE278C" w:rsidP="00BE278C">
      <w:pPr>
        <w:spacing w:after="0" w:line="240" w:lineRule="auto"/>
        <w:rPr>
          <w:rFonts w:eastAsia="Times New Roman" w:cstheme="minorHAnsi"/>
          <w:b/>
          <w:lang w:eastAsia="cs-CZ"/>
        </w:rPr>
      </w:pPr>
    </w:p>
    <w:p w14:paraId="13A11AAB" w14:textId="77777777" w:rsidR="00471385" w:rsidRPr="00DE10C2" w:rsidRDefault="00471385" w:rsidP="00471385">
      <w:pPr>
        <w:widowControl w:val="0"/>
        <w:spacing w:after="0" w:line="240" w:lineRule="auto"/>
        <w:rPr>
          <w:rFonts w:eastAsia="Times New Roman" w:cstheme="minorHAnsi"/>
          <w:b/>
          <w:noProof/>
          <w:lang w:eastAsia="cs-CZ"/>
        </w:rPr>
      </w:pPr>
    </w:p>
    <w:p w14:paraId="2688D0D7" w14:textId="77777777" w:rsidR="00471385" w:rsidRPr="00DE10C2" w:rsidRDefault="00471385" w:rsidP="00471385">
      <w:pPr>
        <w:widowControl w:val="0"/>
        <w:spacing w:after="0" w:line="240" w:lineRule="auto"/>
        <w:rPr>
          <w:rFonts w:eastAsia="Times New Roman" w:cstheme="minorHAnsi"/>
          <w:b/>
          <w:noProof/>
          <w:lang w:eastAsia="cs-CZ"/>
        </w:rPr>
      </w:pPr>
      <w:r w:rsidRPr="00DE10C2">
        <w:rPr>
          <w:rFonts w:eastAsia="Times New Roman" w:cstheme="minorHAnsi"/>
          <w:b/>
          <w:noProof/>
          <w:highlight w:val="yellow"/>
          <w:lang w:eastAsia="cs-CZ"/>
        </w:rPr>
        <w:t>……………………</w:t>
      </w:r>
      <w:r w:rsidR="005E79C7" w:rsidRPr="00DE10C2">
        <w:rPr>
          <w:rFonts w:eastAsia="Times New Roman" w:cstheme="minorHAnsi"/>
          <w:b/>
          <w:noProof/>
          <w:highlight w:val="yellow"/>
          <w:lang w:eastAsia="cs-CZ"/>
        </w:rPr>
        <w:t>………………………</w:t>
      </w:r>
      <w:r w:rsidRPr="00DE10C2">
        <w:rPr>
          <w:rFonts w:eastAsia="Times New Roman" w:cstheme="minorHAnsi"/>
          <w:b/>
          <w:noProof/>
          <w:highlight w:val="yellow"/>
          <w:lang w:eastAsia="cs-CZ"/>
        </w:rPr>
        <w:t>…………………..</w:t>
      </w:r>
    </w:p>
    <w:p w14:paraId="69C07CDA" w14:textId="77777777" w:rsidR="00471385" w:rsidRPr="00DE10C2" w:rsidRDefault="00471385" w:rsidP="00471385">
      <w:pPr>
        <w:widowControl w:val="0"/>
        <w:spacing w:after="0" w:line="240" w:lineRule="auto"/>
        <w:rPr>
          <w:rFonts w:eastAsia="Times New Roman" w:cstheme="minorHAnsi"/>
          <w:bCs/>
          <w:noProof/>
          <w:lang w:eastAsia="cs-CZ"/>
        </w:rPr>
      </w:pPr>
      <w:r w:rsidRPr="00DE10C2">
        <w:rPr>
          <w:rFonts w:eastAsia="Times New Roman" w:cstheme="minorHAnsi"/>
          <w:bCs/>
          <w:noProof/>
          <w:lang w:eastAsia="cs-CZ"/>
        </w:rPr>
        <w:t>sídlo</w:t>
      </w:r>
      <w:r w:rsidRPr="00DE10C2">
        <w:rPr>
          <w:rFonts w:eastAsia="Times New Roman" w:cstheme="minorHAnsi"/>
          <w:bCs/>
          <w:noProof/>
          <w:highlight w:val="yellow"/>
          <w:lang w:eastAsia="cs-CZ"/>
        </w:rPr>
        <w:t>:</w:t>
      </w:r>
      <w:r w:rsidR="00831A70" w:rsidRPr="00DE10C2">
        <w:rPr>
          <w:rFonts w:eastAsia="Times New Roman" w:cstheme="minorHAnsi"/>
          <w:bCs/>
          <w:noProof/>
          <w:highlight w:val="yellow"/>
          <w:lang w:eastAsia="cs-CZ"/>
        </w:rPr>
        <w:t xml:space="preserve"> …………………………………………….................</w:t>
      </w:r>
    </w:p>
    <w:p w14:paraId="1882B29B" w14:textId="77777777" w:rsidR="00471385" w:rsidRPr="00DE10C2" w:rsidRDefault="00471385" w:rsidP="00471385">
      <w:pPr>
        <w:widowControl w:val="0"/>
        <w:spacing w:after="0" w:line="240" w:lineRule="auto"/>
        <w:rPr>
          <w:rFonts w:eastAsia="Times New Roman" w:cstheme="minorHAnsi"/>
          <w:bCs/>
          <w:noProof/>
          <w:lang w:eastAsia="cs-CZ"/>
        </w:rPr>
      </w:pPr>
      <w:r w:rsidRPr="00DE10C2">
        <w:rPr>
          <w:rFonts w:eastAsia="Times New Roman" w:cstheme="minorHAnsi"/>
          <w:bCs/>
          <w:noProof/>
          <w:lang w:eastAsia="cs-CZ"/>
        </w:rPr>
        <w:t>IČ:</w:t>
      </w:r>
      <w:r w:rsidRPr="00DE10C2">
        <w:rPr>
          <w:rFonts w:eastAsia="Times New Roman" w:cstheme="minorHAnsi"/>
          <w:bCs/>
          <w:noProof/>
          <w:highlight w:val="yellow"/>
          <w:lang w:eastAsia="cs-CZ"/>
        </w:rPr>
        <w:t>……………………….,</w:t>
      </w:r>
      <w:r w:rsidRPr="00DE10C2">
        <w:rPr>
          <w:rFonts w:eastAsia="Times New Roman" w:cstheme="minorHAnsi"/>
          <w:bCs/>
          <w:noProof/>
          <w:lang w:eastAsia="cs-CZ"/>
        </w:rPr>
        <w:t xml:space="preserve"> DIČ: </w:t>
      </w:r>
      <w:r w:rsidRPr="00DE10C2">
        <w:rPr>
          <w:rFonts w:eastAsia="Times New Roman" w:cstheme="minorHAnsi"/>
          <w:bCs/>
          <w:noProof/>
          <w:highlight w:val="yellow"/>
          <w:lang w:eastAsia="cs-CZ"/>
        </w:rPr>
        <w:t>………………</w:t>
      </w:r>
      <w:r w:rsidR="00831A70" w:rsidRPr="00DE10C2">
        <w:rPr>
          <w:rFonts w:eastAsia="Times New Roman" w:cstheme="minorHAnsi"/>
          <w:bCs/>
          <w:noProof/>
          <w:highlight w:val="yellow"/>
          <w:lang w:eastAsia="cs-CZ"/>
        </w:rPr>
        <w:t>…………..</w:t>
      </w:r>
      <w:r w:rsidRPr="00DE10C2">
        <w:rPr>
          <w:rFonts w:eastAsia="Times New Roman" w:cstheme="minorHAnsi"/>
          <w:bCs/>
          <w:noProof/>
          <w:highlight w:val="yellow"/>
          <w:lang w:eastAsia="cs-CZ"/>
        </w:rPr>
        <w:t>..</w:t>
      </w:r>
    </w:p>
    <w:p w14:paraId="690A9E00" w14:textId="77777777" w:rsidR="00471385" w:rsidRPr="00DE10C2" w:rsidRDefault="00471385" w:rsidP="00471385">
      <w:pPr>
        <w:widowControl w:val="0"/>
        <w:spacing w:after="0" w:line="240" w:lineRule="auto"/>
        <w:rPr>
          <w:rFonts w:eastAsia="Times New Roman" w:cstheme="minorHAnsi"/>
          <w:bCs/>
          <w:noProof/>
          <w:lang w:eastAsia="cs-CZ"/>
        </w:rPr>
      </w:pPr>
      <w:r w:rsidRPr="00DE10C2">
        <w:rPr>
          <w:rFonts w:eastAsia="Times New Roman" w:cstheme="minorHAnsi"/>
          <w:bCs/>
          <w:noProof/>
          <w:lang w:eastAsia="cs-CZ"/>
        </w:rPr>
        <w:t>zápis v obchodním rejstříku</w:t>
      </w:r>
      <w:r w:rsidRPr="00DE10C2">
        <w:rPr>
          <w:rFonts w:eastAsia="Times New Roman" w:cstheme="minorHAnsi"/>
          <w:bCs/>
          <w:noProof/>
          <w:highlight w:val="yellow"/>
          <w:lang w:eastAsia="cs-CZ"/>
        </w:rPr>
        <w:t>:……………</w:t>
      </w:r>
      <w:r w:rsidR="00831A70" w:rsidRPr="00DE10C2">
        <w:rPr>
          <w:rFonts w:eastAsia="Times New Roman" w:cstheme="minorHAnsi"/>
          <w:bCs/>
          <w:noProof/>
          <w:highlight w:val="yellow"/>
          <w:lang w:eastAsia="cs-CZ"/>
        </w:rPr>
        <w:t>……</w:t>
      </w:r>
      <w:r w:rsidRPr="00DE10C2">
        <w:rPr>
          <w:rFonts w:eastAsia="Times New Roman" w:cstheme="minorHAnsi"/>
          <w:bCs/>
          <w:noProof/>
          <w:highlight w:val="yellow"/>
          <w:lang w:eastAsia="cs-CZ"/>
        </w:rPr>
        <w:t>……………,</w:t>
      </w:r>
      <w:r w:rsidRPr="00DE10C2">
        <w:rPr>
          <w:rFonts w:eastAsia="Times New Roman" w:cstheme="minorHAnsi"/>
          <w:bCs/>
          <w:noProof/>
          <w:lang w:eastAsia="cs-CZ"/>
        </w:rPr>
        <w:t xml:space="preserve"> oddíl</w:t>
      </w:r>
      <w:r w:rsidRPr="00DE10C2">
        <w:rPr>
          <w:rFonts w:eastAsia="Times New Roman" w:cstheme="minorHAnsi"/>
          <w:bCs/>
          <w:noProof/>
          <w:highlight w:val="yellow"/>
          <w:lang w:eastAsia="cs-CZ"/>
        </w:rPr>
        <w:t>……,</w:t>
      </w:r>
      <w:r w:rsidRPr="00DE10C2">
        <w:rPr>
          <w:rFonts w:eastAsia="Times New Roman" w:cstheme="minorHAnsi"/>
          <w:bCs/>
          <w:noProof/>
          <w:lang w:eastAsia="cs-CZ"/>
        </w:rPr>
        <w:t xml:space="preserve"> vložka </w:t>
      </w:r>
      <w:r w:rsidRPr="00DE10C2">
        <w:rPr>
          <w:rFonts w:eastAsia="Times New Roman" w:cstheme="minorHAnsi"/>
          <w:bCs/>
          <w:noProof/>
          <w:highlight w:val="yellow"/>
          <w:lang w:eastAsia="cs-CZ"/>
        </w:rPr>
        <w:t>……….</w:t>
      </w:r>
    </w:p>
    <w:p w14:paraId="575C60F5" w14:textId="77777777" w:rsidR="00471385" w:rsidRPr="00DE10C2" w:rsidRDefault="00471385" w:rsidP="00471385">
      <w:pPr>
        <w:widowControl w:val="0"/>
        <w:spacing w:after="0" w:line="240" w:lineRule="auto"/>
        <w:rPr>
          <w:rFonts w:eastAsia="Times New Roman" w:cstheme="minorHAnsi"/>
          <w:noProof/>
          <w:lang w:eastAsia="cs-CZ"/>
        </w:rPr>
      </w:pPr>
      <w:r w:rsidRPr="00DE10C2">
        <w:rPr>
          <w:rFonts w:eastAsia="Times New Roman" w:cstheme="minorHAnsi"/>
          <w:bCs/>
          <w:noProof/>
          <w:lang w:eastAsia="cs-CZ"/>
        </w:rPr>
        <w:t>zastoupení</w:t>
      </w:r>
      <w:r w:rsidRPr="00DE10C2">
        <w:rPr>
          <w:rFonts w:eastAsia="Times New Roman" w:cstheme="minorHAnsi"/>
          <w:bCs/>
          <w:noProof/>
          <w:highlight w:val="yellow"/>
          <w:lang w:eastAsia="cs-CZ"/>
        </w:rPr>
        <w:t>:………………………………</w:t>
      </w:r>
      <w:r w:rsidR="00831A70" w:rsidRPr="00DE10C2">
        <w:rPr>
          <w:rFonts w:eastAsia="Times New Roman" w:cstheme="minorHAnsi"/>
          <w:bCs/>
          <w:noProof/>
          <w:highlight w:val="yellow"/>
          <w:lang w:eastAsia="cs-CZ"/>
        </w:rPr>
        <w:t>………..</w:t>
      </w:r>
      <w:r w:rsidRPr="00DE10C2">
        <w:rPr>
          <w:rFonts w:eastAsia="Times New Roman" w:cstheme="minorHAnsi"/>
          <w:bCs/>
          <w:noProof/>
          <w:highlight w:val="yellow"/>
          <w:lang w:eastAsia="cs-CZ"/>
        </w:rPr>
        <w:t>…………</w:t>
      </w:r>
    </w:p>
    <w:p w14:paraId="0E00739E" w14:textId="77777777" w:rsidR="00471385" w:rsidRPr="00DE10C2" w:rsidRDefault="00471385" w:rsidP="00471385">
      <w:pPr>
        <w:widowControl w:val="0"/>
        <w:spacing w:after="0" w:line="240" w:lineRule="auto"/>
        <w:rPr>
          <w:rFonts w:eastAsia="Times New Roman" w:cstheme="minorHAnsi"/>
          <w:noProof/>
          <w:lang w:eastAsia="cs-CZ"/>
        </w:rPr>
      </w:pPr>
      <w:r w:rsidRPr="00DE10C2">
        <w:rPr>
          <w:rFonts w:eastAsia="Times New Roman" w:cstheme="minorHAnsi"/>
          <w:noProof/>
          <w:lang w:eastAsia="cs-CZ"/>
        </w:rPr>
        <w:t>číslo účtu</w:t>
      </w:r>
      <w:r w:rsidRPr="00DE10C2">
        <w:rPr>
          <w:rFonts w:eastAsia="Times New Roman" w:cstheme="minorHAnsi"/>
          <w:noProof/>
          <w:highlight w:val="yellow"/>
          <w:lang w:eastAsia="cs-CZ"/>
        </w:rPr>
        <w:t>:…………</w:t>
      </w:r>
      <w:r w:rsidR="00831A70" w:rsidRPr="00DE10C2">
        <w:rPr>
          <w:rFonts w:eastAsia="Times New Roman" w:cstheme="minorHAnsi"/>
          <w:noProof/>
          <w:highlight w:val="yellow"/>
          <w:lang w:eastAsia="cs-CZ"/>
        </w:rPr>
        <w:t>……….</w:t>
      </w:r>
      <w:r w:rsidRPr="00DE10C2">
        <w:rPr>
          <w:rFonts w:eastAsia="Times New Roman" w:cstheme="minorHAnsi"/>
          <w:noProof/>
          <w:highlight w:val="yellow"/>
          <w:lang w:eastAsia="cs-CZ"/>
        </w:rPr>
        <w:t>…………………………………</w:t>
      </w:r>
    </w:p>
    <w:p w14:paraId="42603B5B" w14:textId="77777777" w:rsidR="00471385" w:rsidRPr="00DE10C2" w:rsidRDefault="00471385" w:rsidP="00471385">
      <w:pPr>
        <w:widowControl w:val="0"/>
        <w:spacing w:after="0" w:line="240" w:lineRule="auto"/>
        <w:rPr>
          <w:rFonts w:eastAsia="Times New Roman" w:cstheme="minorHAnsi"/>
          <w:noProof/>
          <w:lang w:eastAsia="cs-CZ"/>
        </w:rPr>
      </w:pPr>
      <w:r w:rsidRPr="00DE10C2">
        <w:rPr>
          <w:rFonts w:eastAsia="Times New Roman" w:cstheme="minorHAnsi"/>
          <w:noProof/>
          <w:lang w:eastAsia="cs-CZ"/>
        </w:rPr>
        <w:t>kontaktní osoby</w:t>
      </w:r>
      <w:r w:rsidRPr="00DE10C2">
        <w:rPr>
          <w:rFonts w:eastAsia="Times New Roman" w:cstheme="minorHAnsi"/>
          <w:noProof/>
          <w:highlight w:val="yellow"/>
          <w:lang w:eastAsia="cs-CZ"/>
        </w:rPr>
        <w:t>:</w:t>
      </w:r>
      <w:r w:rsidR="00831A70" w:rsidRPr="00DE10C2">
        <w:rPr>
          <w:rFonts w:eastAsia="Times New Roman" w:cstheme="minorHAnsi"/>
          <w:noProof/>
          <w:highlight w:val="yellow"/>
          <w:lang w:eastAsia="cs-CZ"/>
        </w:rPr>
        <w:t>…</w:t>
      </w:r>
      <w:r w:rsidRPr="00DE10C2">
        <w:rPr>
          <w:rFonts w:eastAsia="Times New Roman" w:cstheme="minorHAnsi"/>
          <w:noProof/>
          <w:highlight w:val="yellow"/>
          <w:lang w:eastAsia="cs-CZ"/>
        </w:rPr>
        <w:t>……………………………………………</w:t>
      </w:r>
    </w:p>
    <w:p w14:paraId="00D1EC6D" w14:textId="77777777" w:rsidR="00471385" w:rsidRPr="00DE10C2" w:rsidRDefault="00831A70" w:rsidP="00471385">
      <w:pPr>
        <w:widowControl w:val="0"/>
        <w:spacing w:after="0" w:line="240" w:lineRule="auto"/>
        <w:rPr>
          <w:rFonts w:eastAsia="Times New Roman" w:cstheme="minorHAnsi"/>
          <w:noProof/>
          <w:lang w:eastAsia="cs-CZ"/>
        </w:rPr>
      </w:pPr>
      <w:r w:rsidRPr="00DE10C2">
        <w:rPr>
          <w:rFonts w:eastAsia="Times New Roman" w:cstheme="minorHAnsi"/>
          <w:noProof/>
          <w:lang w:eastAsia="cs-CZ"/>
        </w:rPr>
        <w:t>telefon, fax, e-mail:</w:t>
      </w:r>
      <w:r w:rsidR="00471385" w:rsidRPr="00DE10C2">
        <w:rPr>
          <w:rFonts w:eastAsia="Times New Roman" w:cstheme="minorHAnsi"/>
          <w:noProof/>
          <w:highlight w:val="yellow"/>
          <w:lang w:eastAsia="cs-CZ"/>
        </w:rPr>
        <w:t>……………………………………………</w:t>
      </w:r>
    </w:p>
    <w:p w14:paraId="1067C753" w14:textId="5A39D702" w:rsidR="00471385" w:rsidRPr="00DE10C2" w:rsidRDefault="00E61C42" w:rsidP="00471385">
      <w:pPr>
        <w:widowControl w:val="0"/>
        <w:spacing w:after="0" w:line="240" w:lineRule="auto"/>
        <w:rPr>
          <w:rFonts w:eastAsia="Times New Roman" w:cstheme="minorHAnsi"/>
          <w:noProof/>
          <w:lang w:eastAsia="cs-CZ"/>
        </w:rPr>
      </w:pPr>
      <w:r w:rsidRPr="00DE10C2">
        <w:rPr>
          <w:rFonts w:eastAsia="Times New Roman" w:cstheme="minorHAnsi"/>
          <w:noProof/>
          <w:lang w:eastAsia="cs-CZ"/>
        </w:rPr>
        <w:t>(</w:t>
      </w:r>
      <w:r w:rsidR="00471385" w:rsidRPr="00DE10C2">
        <w:rPr>
          <w:rFonts w:eastAsia="Times New Roman" w:cstheme="minorHAnsi"/>
          <w:noProof/>
          <w:lang w:eastAsia="cs-CZ"/>
        </w:rPr>
        <w:t>dále jen „</w:t>
      </w:r>
      <w:r w:rsidR="00831A70" w:rsidRPr="00DE10C2">
        <w:rPr>
          <w:rFonts w:eastAsia="Times New Roman" w:cstheme="minorHAnsi"/>
          <w:noProof/>
          <w:lang w:eastAsia="cs-CZ"/>
        </w:rPr>
        <w:t>P</w:t>
      </w:r>
      <w:r w:rsidR="00471385" w:rsidRPr="00DE10C2">
        <w:rPr>
          <w:rFonts w:eastAsia="Times New Roman" w:cstheme="minorHAnsi"/>
          <w:noProof/>
          <w:lang w:eastAsia="cs-CZ"/>
        </w:rPr>
        <w:t>rodávající“</w:t>
      </w:r>
      <w:r w:rsidRPr="00DE10C2">
        <w:rPr>
          <w:rFonts w:eastAsia="Times New Roman" w:cstheme="minorHAnsi"/>
          <w:noProof/>
          <w:lang w:eastAsia="cs-CZ"/>
        </w:rPr>
        <w:t>)</w:t>
      </w:r>
    </w:p>
    <w:p w14:paraId="785677B1" w14:textId="77777777" w:rsidR="00BE278C" w:rsidRPr="00DE10C2" w:rsidRDefault="00BE278C" w:rsidP="00BE278C">
      <w:pPr>
        <w:widowControl w:val="0"/>
        <w:spacing w:after="0" w:line="240" w:lineRule="auto"/>
        <w:rPr>
          <w:rFonts w:eastAsia="Times New Roman" w:cstheme="minorHAnsi"/>
          <w:noProof/>
          <w:lang w:eastAsia="cs-CZ"/>
        </w:rPr>
      </w:pPr>
      <w:r w:rsidRPr="00DE10C2">
        <w:rPr>
          <w:rFonts w:eastAsia="Times New Roman" w:cstheme="minorHAnsi"/>
          <w:noProof/>
          <w:lang w:eastAsia="cs-CZ"/>
        </w:rPr>
        <w:t xml:space="preserve"> </w:t>
      </w:r>
    </w:p>
    <w:p w14:paraId="283AC404" w14:textId="77777777" w:rsidR="00EB19B6" w:rsidRPr="00DE10C2" w:rsidRDefault="00EB19B6" w:rsidP="00EB19B6">
      <w:pPr>
        <w:spacing w:after="0" w:line="240" w:lineRule="auto"/>
        <w:jc w:val="center"/>
        <w:rPr>
          <w:rFonts w:eastAsia="Times New Roman" w:cstheme="minorHAnsi"/>
          <w:b/>
          <w:lang w:val="x-none" w:eastAsia="x-none"/>
        </w:rPr>
      </w:pPr>
      <w:r w:rsidRPr="00DE10C2">
        <w:rPr>
          <w:rFonts w:eastAsia="Calibri" w:cstheme="minorHAnsi"/>
          <w:b/>
        </w:rPr>
        <w:t>II.</w:t>
      </w:r>
      <w:bookmarkStart w:id="0" w:name="_Toc327953143"/>
      <w:bookmarkStart w:id="1" w:name="_Toc332119067"/>
      <w:r w:rsidRPr="00DE10C2">
        <w:rPr>
          <w:rFonts w:eastAsia="Calibri" w:cstheme="minorHAnsi"/>
          <w:b/>
        </w:rPr>
        <w:t xml:space="preserve"> </w:t>
      </w:r>
      <w:r w:rsidRPr="00DE10C2">
        <w:rPr>
          <w:rFonts w:eastAsia="Times New Roman" w:cstheme="minorHAnsi"/>
          <w:b/>
          <w:lang w:val="x-none" w:eastAsia="x-none"/>
        </w:rPr>
        <w:t>Základní ustanovení</w:t>
      </w:r>
      <w:bookmarkEnd w:id="0"/>
      <w:bookmarkEnd w:id="1"/>
    </w:p>
    <w:p w14:paraId="717E8F50" w14:textId="77777777" w:rsidR="005E79C7" w:rsidRPr="00DE10C2" w:rsidRDefault="005E79C7" w:rsidP="00EB19B6">
      <w:pPr>
        <w:spacing w:after="0" w:line="240" w:lineRule="auto"/>
        <w:jc w:val="center"/>
        <w:rPr>
          <w:rFonts w:eastAsia="Times New Roman" w:cstheme="minorHAnsi"/>
          <w:b/>
          <w:lang w:val="x-none" w:eastAsia="x-none"/>
        </w:rPr>
      </w:pPr>
    </w:p>
    <w:p w14:paraId="1F4CE34E" w14:textId="77777777" w:rsidR="00EB19B6" w:rsidRPr="00DE10C2" w:rsidRDefault="00EB19B6" w:rsidP="00F37B66">
      <w:pPr>
        <w:tabs>
          <w:tab w:val="left" w:pos="426"/>
        </w:tabs>
        <w:spacing w:after="120" w:line="240" w:lineRule="auto"/>
        <w:ind w:left="420" w:hanging="420"/>
        <w:jc w:val="both"/>
        <w:rPr>
          <w:rFonts w:eastAsia="Calibri" w:cstheme="minorHAnsi"/>
        </w:rPr>
      </w:pPr>
      <w:r w:rsidRPr="00DE10C2">
        <w:rPr>
          <w:rFonts w:eastAsia="Calibri" w:cstheme="minorHAnsi"/>
        </w:rPr>
        <w:t>1.</w:t>
      </w:r>
      <w:r w:rsidRPr="00DE10C2">
        <w:rPr>
          <w:rFonts w:eastAsia="Calibri" w:cstheme="minorHAnsi"/>
        </w:rPr>
        <w:tab/>
        <w:t xml:space="preserve">Smluvní strany se dohodly, že tento závazkový vztah a vztahy z něj vyplývající se řídí zákonem č. 89/2012 Sb., občanský zákoník, ve znění pozdějších předpisů zejména pak podle </w:t>
      </w:r>
      <w:proofErr w:type="spellStart"/>
      <w:r w:rsidRPr="00DE10C2">
        <w:rPr>
          <w:rFonts w:eastAsia="Calibri" w:cstheme="minorHAnsi"/>
        </w:rPr>
        <w:t>ust</w:t>
      </w:r>
      <w:proofErr w:type="spellEnd"/>
      <w:r w:rsidRPr="00DE10C2">
        <w:rPr>
          <w:rFonts w:eastAsia="Calibri" w:cstheme="minorHAnsi"/>
        </w:rPr>
        <w:t>. § 2079 a násl</w:t>
      </w:r>
      <w:r w:rsidR="003563B0" w:rsidRPr="00DE10C2">
        <w:rPr>
          <w:rFonts w:eastAsia="Calibri" w:cstheme="minorHAnsi"/>
        </w:rPr>
        <w:t>edujících</w:t>
      </w:r>
      <w:r w:rsidRPr="00DE10C2">
        <w:rPr>
          <w:rFonts w:eastAsia="Calibri" w:cstheme="minorHAnsi"/>
        </w:rPr>
        <w:t xml:space="preserve"> občanského zákoníku.</w:t>
      </w:r>
    </w:p>
    <w:p w14:paraId="63B8E8E5" w14:textId="59F06630" w:rsidR="00CE4F07" w:rsidRPr="00DE10C2" w:rsidRDefault="00F37B66" w:rsidP="00CE4F07">
      <w:pPr>
        <w:tabs>
          <w:tab w:val="left" w:pos="426"/>
        </w:tabs>
        <w:spacing w:after="120"/>
        <w:ind w:left="420" w:hanging="420"/>
        <w:jc w:val="both"/>
        <w:rPr>
          <w:rFonts w:cstheme="minorHAnsi"/>
          <w:i/>
        </w:rPr>
      </w:pPr>
      <w:r w:rsidRPr="00DE10C2">
        <w:rPr>
          <w:rFonts w:eastAsia="Calibri" w:cstheme="minorHAnsi"/>
        </w:rPr>
        <w:t xml:space="preserve">2. </w:t>
      </w:r>
      <w:r w:rsidRPr="00DE10C2">
        <w:rPr>
          <w:rFonts w:eastAsia="Calibri" w:cstheme="minorHAnsi"/>
        </w:rPr>
        <w:tab/>
      </w:r>
      <w:r w:rsidR="00CE4F07" w:rsidRPr="00DE10C2">
        <w:rPr>
          <w:rFonts w:cstheme="minorHAnsi"/>
        </w:rPr>
        <w:t xml:space="preserve">Tato smlouva je uzavírána na základě výsledku </w:t>
      </w:r>
      <w:r w:rsidR="00357988" w:rsidRPr="00DE10C2">
        <w:rPr>
          <w:rFonts w:cstheme="minorHAnsi"/>
        </w:rPr>
        <w:t xml:space="preserve">zadávacího </w:t>
      </w:r>
      <w:r w:rsidR="00BA1145" w:rsidRPr="00DE10C2">
        <w:rPr>
          <w:rFonts w:cstheme="minorHAnsi"/>
        </w:rPr>
        <w:t xml:space="preserve">řízení </w:t>
      </w:r>
      <w:r w:rsidR="008976E5" w:rsidRPr="00DE10C2">
        <w:rPr>
          <w:rFonts w:cstheme="minorHAnsi"/>
        </w:rPr>
        <w:t xml:space="preserve">veřejné </w:t>
      </w:r>
      <w:r w:rsidR="00357988" w:rsidRPr="00DE10C2">
        <w:rPr>
          <w:rFonts w:cstheme="minorHAnsi"/>
        </w:rPr>
        <w:t xml:space="preserve">zakázky </w:t>
      </w:r>
      <w:r w:rsidR="00BA1145" w:rsidRPr="00DE10C2">
        <w:rPr>
          <w:rFonts w:cstheme="minorHAnsi"/>
        </w:rPr>
        <w:t>na dodávk</w:t>
      </w:r>
      <w:r w:rsidR="008976E5" w:rsidRPr="00DE10C2">
        <w:rPr>
          <w:rFonts w:cstheme="minorHAnsi"/>
        </w:rPr>
        <w:t>y</w:t>
      </w:r>
      <w:r w:rsidR="00BA1145" w:rsidRPr="00DE10C2">
        <w:rPr>
          <w:rFonts w:cstheme="minorHAnsi"/>
        </w:rPr>
        <w:t xml:space="preserve"> </w:t>
      </w:r>
      <w:r w:rsidR="008976E5" w:rsidRPr="00DE10C2">
        <w:rPr>
          <w:rFonts w:cstheme="minorHAnsi"/>
        </w:rPr>
        <w:t xml:space="preserve">s názvem </w:t>
      </w:r>
      <w:r w:rsidR="00DE10C2">
        <w:rPr>
          <w:rFonts w:cstheme="minorHAnsi"/>
          <w:b/>
        </w:rPr>
        <w:t>Elektroinstalační materiál</w:t>
      </w:r>
      <w:r w:rsidR="00DE10C2">
        <w:rPr>
          <w:rFonts w:cstheme="minorHAnsi"/>
        </w:rPr>
        <w:t xml:space="preserve">, </w:t>
      </w:r>
      <w:r w:rsidR="00CE4F07" w:rsidRPr="00DE10C2">
        <w:rPr>
          <w:rFonts w:cstheme="minorHAnsi"/>
        </w:rPr>
        <w:t>je</w:t>
      </w:r>
      <w:r w:rsidR="00357988" w:rsidRPr="00DE10C2">
        <w:rPr>
          <w:rFonts w:cstheme="minorHAnsi"/>
        </w:rPr>
        <w:t>jímž</w:t>
      </w:r>
      <w:r w:rsidR="00CE4F07" w:rsidRPr="00DE10C2">
        <w:rPr>
          <w:rFonts w:cstheme="minorHAnsi"/>
        </w:rPr>
        <w:t xml:space="preserve"> zadavatelem je Kupující</w:t>
      </w:r>
      <w:r w:rsidR="00BA1145" w:rsidRPr="00DE10C2">
        <w:rPr>
          <w:rFonts w:cstheme="minorHAnsi"/>
        </w:rPr>
        <w:t>.</w:t>
      </w:r>
      <w:r w:rsidR="00CE4F07" w:rsidRPr="00DE10C2">
        <w:rPr>
          <w:rFonts w:cstheme="minorHAnsi"/>
        </w:rPr>
        <w:t xml:space="preserve"> </w:t>
      </w:r>
    </w:p>
    <w:p w14:paraId="6869ADA1" w14:textId="77777777" w:rsidR="00F37B66" w:rsidRPr="00DE10C2" w:rsidRDefault="00F37B66" w:rsidP="00EB19B6">
      <w:pPr>
        <w:tabs>
          <w:tab w:val="left" w:pos="426"/>
        </w:tabs>
        <w:spacing w:after="120" w:line="240" w:lineRule="auto"/>
        <w:ind w:left="420" w:hanging="420"/>
        <w:jc w:val="both"/>
        <w:rPr>
          <w:rFonts w:eastAsia="Calibri" w:cstheme="minorHAnsi"/>
        </w:rPr>
      </w:pPr>
    </w:p>
    <w:p w14:paraId="3936E7C9" w14:textId="77777777" w:rsidR="00F37B66" w:rsidRPr="00DE10C2" w:rsidRDefault="00F37B66" w:rsidP="009B4A35">
      <w:pPr>
        <w:spacing w:after="0" w:line="240" w:lineRule="auto"/>
        <w:jc w:val="center"/>
        <w:rPr>
          <w:rFonts w:eastAsia="Times New Roman" w:cstheme="minorHAnsi"/>
          <w:b/>
          <w:lang w:val="x-none" w:eastAsia="x-none"/>
        </w:rPr>
      </w:pPr>
      <w:r w:rsidRPr="00DE10C2">
        <w:rPr>
          <w:rFonts w:eastAsia="Calibri" w:cstheme="minorHAnsi"/>
          <w:b/>
        </w:rPr>
        <w:t>III.</w:t>
      </w:r>
      <w:bookmarkStart w:id="2" w:name="_Toc327953144"/>
      <w:bookmarkStart w:id="3" w:name="_Toc332119068"/>
      <w:r w:rsidR="009B4A35" w:rsidRPr="00DE10C2">
        <w:rPr>
          <w:rFonts w:eastAsia="Calibri" w:cstheme="minorHAnsi"/>
          <w:b/>
        </w:rPr>
        <w:t xml:space="preserve"> </w:t>
      </w:r>
      <w:r w:rsidRPr="00DE10C2">
        <w:rPr>
          <w:rFonts w:eastAsia="Times New Roman" w:cstheme="minorHAnsi"/>
          <w:b/>
          <w:lang w:val="x-none" w:eastAsia="x-none"/>
        </w:rPr>
        <w:t>Předmět smlouvy</w:t>
      </w:r>
      <w:bookmarkEnd w:id="2"/>
      <w:bookmarkEnd w:id="3"/>
    </w:p>
    <w:p w14:paraId="0A66CBE3" w14:textId="77777777" w:rsidR="009B4A35" w:rsidRPr="00DE10C2" w:rsidRDefault="009B4A35" w:rsidP="009B4A35">
      <w:pPr>
        <w:spacing w:after="0" w:line="240" w:lineRule="auto"/>
        <w:jc w:val="center"/>
        <w:rPr>
          <w:rFonts w:eastAsia="Times New Roman" w:cstheme="minorHAnsi"/>
          <w:b/>
          <w:lang w:val="x-none" w:eastAsia="x-none"/>
        </w:rPr>
      </w:pPr>
    </w:p>
    <w:p w14:paraId="24A869FB" w14:textId="1B21886E" w:rsidR="00970F89" w:rsidRPr="00DE10C2" w:rsidRDefault="00F37B66" w:rsidP="009B4A35">
      <w:pPr>
        <w:tabs>
          <w:tab w:val="left" w:pos="426"/>
        </w:tabs>
        <w:spacing w:after="120" w:line="240" w:lineRule="auto"/>
        <w:ind w:left="420" w:hanging="420"/>
        <w:jc w:val="both"/>
        <w:rPr>
          <w:rFonts w:eastAsia="Calibri" w:cstheme="minorHAnsi"/>
        </w:rPr>
      </w:pPr>
      <w:r w:rsidRPr="00DE10C2">
        <w:rPr>
          <w:rFonts w:eastAsia="Calibri" w:cstheme="minorHAnsi"/>
        </w:rPr>
        <w:t>1.</w:t>
      </w:r>
      <w:r w:rsidRPr="00DE10C2">
        <w:rPr>
          <w:rFonts w:eastAsia="Calibri" w:cstheme="minorHAnsi"/>
        </w:rPr>
        <w:tab/>
      </w:r>
      <w:r w:rsidRPr="00DE10C2">
        <w:rPr>
          <w:rFonts w:cstheme="minorHAnsi"/>
        </w:rPr>
        <w:t xml:space="preserve">Předmětem této Smlouvy je závazek Prodávajícího dodávat </w:t>
      </w:r>
      <w:r w:rsidR="00970F89" w:rsidRPr="00DE10C2">
        <w:rPr>
          <w:rFonts w:cstheme="minorHAnsi"/>
        </w:rPr>
        <w:t xml:space="preserve">Kupujícímu </w:t>
      </w:r>
      <w:r w:rsidRPr="00DE10C2">
        <w:rPr>
          <w:rFonts w:cstheme="minorHAnsi"/>
        </w:rPr>
        <w:t xml:space="preserve">na základě jednotlivých objednávek </w:t>
      </w:r>
      <w:r w:rsidR="003040FA" w:rsidRPr="00DE10C2">
        <w:rPr>
          <w:rFonts w:cstheme="minorHAnsi"/>
        </w:rPr>
        <w:t>z</w:t>
      </w:r>
      <w:r w:rsidR="00BA1145" w:rsidRPr="00DE10C2">
        <w:rPr>
          <w:rFonts w:cstheme="minorHAnsi"/>
        </w:rPr>
        <w:t xml:space="preserve">boží, </w:t>
      </w:r>
      <w:r w:rsidR="001F72D3" w:rsidRPr="00DE10C2">
        <w:rPr>
          <w:rFonts w:cstheme="minorHAnsi"/>
        </w:rPr>
        <w:t>je</w:t>
      </w:r>
      <w:r w:rsidR="003040FA" w:rsidRPr="00DE10C2">
        <w:rPr>
          <w:rFonts w:cstheme="minorHAnsi"/>
        </w:rPr>
        <w:t>hož</w:t>
      </w:r>
      <w:r w:rsidR="001F72D3" w:rsidRPr="00DE10C2">
        <w:rPr>
          <w:rFonts w:cstheme="minorHAnsi"/>
        </w:rPr>
        <w:t xml:space="preserve"> podrobná specifikace je uvedena v cenové nabídce tvořící Přílohu č. 1 této Smlouvy </w:t>
      </w:r>
      <w:r w:rsidRPr="00DE10C2">
        <w:rPr>
          <w:rFonts w:cstheme="minorHAnsi"/>
        </w:rPr>
        <w:t>(dále jen „</w:t>
      </w:r>
      <w:r w:rsidR="003040FA" w:rsidRPr="00DE10C2">
        <w:rPr>
          <w:rFonts w:cstheme="minorHAnsi"/>
          <w:b/>
        </w:rPr>
        <w:t>Z</w:t>
      </w:r>
      <w:r w:rsidR="00BA1145" w:rsidRPr="00DE10C2">
        <w:rPr>
          <w:rFonts w:cstheme="minorHAnsi"/>
          <w:b/>
        </w:rPr>
        <w:t>boží</w:t>
      </w:r>
      <w:r w:rsidR="00BA1145" w:rsidRPr="00DE10C2">
        <w:rPr>
          <w:rFonts w:cstheme="minorHAnsi"/>
        </w:rPr>
        <w:t>“</w:t>
      </w:r>
      <w:r w:rsidRPr="00DE10C2">
        <w:rPr>
          <w:rFonts w:cstheme="minorHAnsi"/>
        </w:rPr>
        <w:t>) a na straně druhé závazek Kupujícího</w:t>
      </w:r>
      <w:r w:rsidR="003040FA" w:rsidRPr="00DE10C2">
        <w:rPr>
          <w:rFonts w:cstheme="minorHAnsi"/>
        </w:rPr>
        <w:t xml:space="preserve"> Z</w:t>
      </w:r>
      <w:r w:rsidR="00BA1145" w:rsidRPr="00DE10C2">
        <w:rPr>
          <w:rFonts w:cstheme="minorHAnsi"/>
        </w:rPr>
        <w:t>boží</w:t>
      </w:r>
      <w:r w:rsidRPr="00DE10C2">
        <w:rPr>
          <w:rFonts w:cstheme="minorHAnsi"/>
        </w:rPr>
        <w:t xml:space="preserve"> převzít a zaplatit za ně</w:t>
      </w:r>
      <w:r w:rsidR="003040FA" w:rsidRPr="00DE10C2">
        <w:rPr>
          <w:rFonts w:cstheme="minorHAnsi"/>
        </w:rPr>
        <w:t>j</w:t>
      </w:r>
      <w:r w:rsidRPr="00DE10C2">
        <w:rPr>
          <w:rFonts w:cstheme="minorHAnsi"/>
        </w:rPr>
        <w:t xml:space="preserve"> sjednanou cenu, vše způsobem a za podmínek dále ve Smlouvě uvedených</w:t>
      </w:r>
      <w:r w:rsidR="00970F89" w:rsidRPr="00DE10C2">
        <w:rPr>
          <w:rFonts w:cstheme="minorHAnsi"/>
        </w:rPr>
        <w:t xml:space="preserve">. </w:t>
      </w:r>
    </w:p>
    <w:p w14:paraId="6BF68398" w14:textId="7D65B111" w:rsidR="00877883" w:rsidRPr="00DE10C2" w:rsidRDefault="00F37B66" w:rsidP="00DD3F93">
      <w:pPr>
        <w:suppressAutoHyphens/>
        <w:spacing w:after="120" w:line="288" w:lineRule="auto"/>
        <w:ind w:left="426" w:hanging="426"/>
        <w:jc w:val="both"/>
        <w:rPr>
          <w:rFonts w:cstheme="minorHAnsi"/>
        </w:rPr>
      </w:pPr>
      <w:r w:rsidRPr="00DE10C2">
        <w:rPr>
          <w:rFonts w:eastAsia="Calibri" w:cstheme="minorHAnsi"/>
        </w:rPr>
        <w:t>2.</w:t>
      </w:r>
      <w:r w:rsidRPr="00DE10C2">
        <w:rPr>
          <w:rFonts w:eastAsia="Calibri" w:cstheme="minorHAnsi"/>
        </w:rPr>
        <w:tab/>
      </w:r>
      <w:r w:rsidR="003040FA" w:rsidRPr="00DE10C2">
        <w:rPr>
          <w:rFonts w:eastAsia="Calibri" w:cstheme="minorHAnsi"/>
        </w:rPr>
        <w:t>Z</w:t>
      </w:r>
      <w:r w:rsidR="00BA1145" w:rsidRPr="00DE10C2">
        <w:rPr>
          <w:rFonts w:eastAsia="Calibri" w:cstheme="minorHAnsi"/>
        </w:rPr>
        <w:t>boží</w:t>
      </w:r>
      <w:r w:rsidR="00970F89" w:rsidRPr="00DE10C2">
        <w:rPr>
          <w:rFonts w:cstheme="minorHAnsi"/>
        </w:rPr>
        <w:t xml:space="preserve"> bud</w:t>
      </w:r>
      <w:r w:rsidR="003040FA" w:rsidRPr="00DE10C2">
        <w:rPr>
          <w:rFonts w:cstheme="minorHAnsi"/>
        </w:rPr>
        <w:t>e</w:t>
      </w:r>
      <w:r w:rsidR="00970F89" w:rsidRPr="00DE10C2">
        <w:rPr>
          <w:rFonts w:cstheme="minorHAnsi"/>
        </w:rPr>
        <w:t xml:space="preserve"> </w:t>
      </w:r>
      <w:r w:rsidR="003040FA" w:rsidRPr="00DE10C2">
        <w:rPr>
          <w:rFonts w:cstheme="minorHAnsi"/>
        </w:rPr>
        <w:t>dodáván</w:t>
      </w:r>
      <w:r w:rsidR="00BA1145" w:rsidRPr="00DE10C2">
        <w:rPr>
          <w:rFonts w:cstheme="minorHAnsi"/>
        </w:rPr>
        <w:t>o</w:t>
      </w:r>
      <w:r w:rsidR="00970F89" w:rsidRPr="00DE10C2">
        <w:rPr>
          <w:rFonts w:cstheme="minorHAnsi"/>
        </w:rPr>
        <w:t xml:space="preserve"> vždy na základě objednávky Kupujícího</w:t>
      </w:r>
      <w:r w:rsidR="00877883" w:rsidRPr="00DE10C2">
        <w:rPr>
          <w:rFonts w:cstheme="minorHAnsi"/>
        </w:rPr>
        <w:t>,</w:t>
      </w:r>
      <w:r w:rsidR="00DD3F93" w:rsidRPr="00DE10C2">
        <w:rPr>
          <w:rFonts w:cstheme="minorHAnsi"/>
        </w:rPr>
        <w:t xml:space="preserve"> v</w:t>
      </w:r>
      <w:r w:rsidR="00877883" w:rsidRPr="00DE10C2">
        <w:rPr>
          <w:rFonts w:cstheme="minorHAnsi"/>
        </w:rPr>
        <w:t> </w:t>
      </w:r>
      <w:r w:rsidR="00DD3F93" w:rsidRPr="00DE10C2">
        <w:rPr>
          <w:rFonts w:cstheme="minorHAnsi"/>
        </w:rPr>
        <w:t>ní</w:t>
      </w:r>
      <w:r w:rsidR="00877883" w:rsidRPr="00DE10C2">
        <w:rPr>
          <w:rFonts w:cstheme="minorHAnsi"/>
        </w:rPr>
        <w:t>ž budou</w:t>
      </w:r>
      <w:r w:rsidR="00DD3F93" w:rsidRPr="00DE10C2">
        <w:rPr>
          <w:rFonts w:cstheme="minorHAnsi"/>
        </w:rPr>
        <w:t xml:space="preserve"> </w:t>
      </w:r>
      <w:r w:rsidR="00AC718A" w:rsidRPr="00DE10C2">
        <w:rPr>
          <w:rFonts w:cstheme="minorHAnsi"/>
        </w:rPr>
        <w:t>uvedeny</w:t>
      </w:r>
      <w:r w:rsidR="00970F89" w:rsidRPr="00DE10C2">
        <w:rPr>
          <w:rFonts w:cstheme="minorHAnsi"/>
        </w:rPr>
        <w:t xml:space="preserve"> podrobné požadavky na jednotlivou dodávku (dále jen „Objednávka“), a to zejména co do specifikace a </w:t>
      </w:r>
      <w:r w:rsidR="00970F89" w:rsidRPr="00DE10C2">
        <w:rPr>
          <w:rFonts w:cstheme="minorHAnsi"/>
        </w:rPr>
        <w:lastRenderedPageBreak/>
        <w:t>množství objednávan</w:t>
      </w:r>
      <w:r w:rsidR="003040FA" w:rsidRPr="00DE10C2">
        <w:rPr>
          <w:rFonts w:cstheme="minorHAnsi"/>
        </w:rPr>
        <w:t>ého Z</w:t>
      </w:r>
      <w:r w:rsidR="00BA1145" w:rsidRPr="00DE10C2">
        <w:rPr>
          <w:rFonts w:cstheme="minorHAnsi"/>
        </w:rPr>
        <w:t>boží</w:t>
      </w:r>
      <w:r w:rsidR="00970F89" w:rsidRPr="00DE10C2">
        <w:rPr>
          <w:rFonts w:cstheme="minorHAnsi"/>
        </w:rPr>
        <w:t>.</w:t>
      </w:r>
      <w:r w:rsidR="00877883" w:rsidRPr="00DE10C2">
        <w:rPr>
          <w:rFonts w:eastAsia="Times New Roman" w:cstheme="minorHAnsi"/>
          <w:lang w:eastAsia="cs-CZ"/>
        </w:rPr>
        <w:t xml:space="preserve"> </w:t>
      </w:r>
      <w:r w:rsidR="00B531E5" w:rsidRPr="00DE10C2">
        <w:rPr>
          <w:rFonts w:eastAsia="Times New Roman" w:cstheme="minorHAnsi"/>
          <w:lang w:eastAsia="cs-CZ"/>
        </w:rPr>
        <w:t xml:space="preserve">Objednávka musí vždy obsahovat označení Kupujícího. </w:t>
      </w:r>
      <w:r w:rsidR="00877883" w:rsidRPr="00DE10C2">
        <w:rPr>
          <w:rFonts w:cstheme="minorHAnsi"/>
        </w:rPr>
        <w:t>Jednotlivé Objednávky může Kupující podle své volby předložit</w:t>
      </w:r>
      <w:r w:rsidR="00AC718A" w:rsidRPr="00DE10C2">
        <w:rPr>
          <w:rFonts w:cstheme="minorHAnsi"/>
        </w:rPr>
        <w:t xml:space="preserve"> Prodávajícímu buď</w:t>
      </w:r>
    </w:p>
    <w:p w14:paraId="6B234E02" w14:textId="77777777" w:rsidR="00877883" w:rsidRPr="00DE10C2" w:rsidRDefault="00877883" w:rsidP="00877883">
      <w:pPr>
        <w:suppressAutoHyphens/>
        <w:spacing w:after="120" w:line="288" w:lineRule="auto"/>
        <w:ind w:left="426" w:hanging="66"/>
        <w:jc w:val="both"/>
        <w:rPr>
          <w:rFonts w:cstheme="minorHAnsi"/>
        </w:rPr>
      </w:pPr>
      <w:r w:rsidRPr="00DE10C2">
        <w:rPr>
          <w:rFonts w:cstheme="minorHAnsi"/>
        </w:rPr>
        <w:t xml:space="preserve"> písemně, a to na adresu </w:t>
      </w:r>
      <w:r w:rsidR="00AC718A" w:rsidRPr="00DE10C2">
        <w:rPr>
          <w:rFonts w:cstheme="minorHAnsi"/>
        </w:rPr>
        <w:tab/>
      </w:r>
      <w:r w:rsidRPr="00DE10C2">
        <w:rPr>
          <w:rFonts w:cstheme="minorHAnsi"/>
          <w:highlight w:val="yellow"/>
        </w:rPr>
        <w:t>…</w:t>
      </w:r>
      <w:r w:rsidR="00AC718A" w:rsidRPr="00DE10C2">
        <w:rPr>
          <w:rFonts w:cstheme="minorHAnsi"/>
          <w:highlight w:val="yellow"/>
        </w:rPr>
        <w:t>…………………………………….</w:t>
      </w:r>
      <w:r w:rsidRPr="00DE10C2">
        <w:rPr>
          <w:rFonts w:cstheme="minorHAnsi"/>
          <w:highlight w:val="yellow"/>
        </w:rPr>
        <w:t>………………………….</w:t>
      </w:r>
      <w:r w:rsidRPr="00DE10C2">
        <w:rPr>
          <w:rFonts w:cstheme="minorHAnsi"/>
        </w:rPr>
        <w:t xml:space="preserve"> nebo </w:t>
      </w:r>
    </w:p>
    <w:p w14:paraId="49A6D5B1" w14:textId="77777777" w:rsidR="00877883" w:rsidRPr="00DE10C2" w:rsidRDefault="00877883" w:rsidP="00877883">
      <w:pPr>
        <w:suppressAutoHyphens/>
        <w:spacing w:after="120" w:line="288" w:lineRule="auto"/>
        <w:ind w:left="426"/>
        <w:jc w:val="both"/>
        <w:rPr>
          <w:rFonts w:cstheme="minorHAnsi"/>
        </w:rPr>
      </w:pPr>
      <w:r w:rsidRPr="00DE10C2">
        <w:rPr>
          <w:rFonts w:cstheme="minorHAnsi"/>
        </w:rPr>
        <w:t xml:space="preserve">el. poštou, a to na e-mail: </w:t>
      </w:r>
      <w:r w:rsidR="00AC718A" w:rsidRPr="00DE10C2">
        <w:rPr>
          <w:rFonts w:cstheme="minorHAnsi"/>
        </w:rPr>
        <w:tab/>
      </w:r>
      <w:r w:rsidRPr="00DE10C2">
        <w:rPr>
          <w:rFonts w:cstheme="minorHAnsi"/>
          <w:highlight w:val="yellow"/>
        </w:rPr>
        <w:t>…</w:t>
      </w:r>
      <w:r w:rsidR="00AC718A" w:rsidRPr="00DE10C2">
        <w:rPr>
          <w:rFonts w:cstheme="minorHAnsi"/>
          <w:highlight w:val="yellow"/>
        </w:rPr>
        <w:t>…………………………………..</w:t>
      </w:r>
      <w:r w:rsidRPr="00DE10C2">
        <w:rPr>
          <w:rFonts w:cstheme="minorHAnsi"/>
          <w:highlight w:val="yellow"/>
        </w:rPr>
        <w:t>…</w:t>
      </w:r>
      <w:r w:rsidR="00AC718A" w:rsidRPr="00DE10C2">
        <w:rPr>
          <w:rFonts w:cstheme="minorHAnsi"/>
          <w:highlight w:val="yellow"/>
        </w:rPr>
        <w:t>……</w:t>
      </w:r>
      <w:r w:rsidRPr="00DE10C2">
        <w:rPr>
          <w:rFonts w:cstheme="minorHAnsi"/>
          <w:highlight w:val="yellow"/>
        </w:rPr>
        <w:t>……………………</w:t>
      </w:r>
      <w:r w:rsidRPr="00DE10C2">
        <w:rPr>
          <w:rFonts w:cstheme="minorHAnsi"/>
        </w:rPr>
        <w:t xml:space="preserve"> nebo</w:t>
      </w:r>
    </w:p>
    <w:p w14:paraId="396004F3" w14:textId="6CD72C47" w:rsidR="00DD3F93" w:rsidRPr="00DE10C2" w:rsidRDefault="00877883" w:rsidP="003040FA">
      <w:pPr>
        <w:suppressAutoHyphens/>
        <w:spacing w:after="120" w:line="288" w:lineRule="auto"/>
        <w:ind w:left="426"/>
        <w:jc w:val="both"/>
        <w:rPr>
          <w:rFonts w:cstheme="minorHAnsi"/>
        </w:rPr>
      </w:pPr>
      <w:r w:rsidRPr="00DE10C2">
        <w:rPr>
          <w:rFonts w:cstheme="minorHAnsi"/>
        </w:rPr>
        <w:t>telefonicky, a to na číslo</w:t>
      </w:r>
      <w:r w:rsidR="00AC718A" w:rsidRPr="00DE10C2">
        <w:rPr>
          <w:rFonts w:cstheme="minorHAnsi"/>
        </w:rPr>
        <w:tab/>
      </w:r>
      <w:r w:rsidRPr="00DE10C2">
        <w:rPr>
          <w:rFonts w:cstheme="minorHAnsi"/>
          <w:highlight w:val="yellow"/>
        </w:rPr>
        <w:t>………</w:t>
      </w:r>
      <w:r w:rsidR="00AC718A" w:rsidRPr="00DE10C2">
        <w:rPr>
          <w:rFonts w:cstheme="minorHAnsi"/>
          <w:highlight w:val="yellow"/>
        </w:rPr>
        <w:t>…………………………………………</w:t>
      </w:r>
      <w:r w:rsidRPr="00DE10C2">
        <w:rPr>
          <w:rFonts w:cstheme="minorHAnsi"/>
          <w:highlight w:val="yellow"/>
        </w:rPr>
        <w:t>………………</w:t>
      </w:r>
      <w:r w:rsidR="003040FA" w:rsidRPr="00DE10C2">
        <w:rPr>
          <w:rFonts w:cstheme="minorHAnsi"/>
          <w:highlight w:val="yellow"/>
        </w:rPr>
        <w:t>…</w:t>
      </w:r>
      <w:r w:rsidRPr="00DE10C2">
        <w:rPr>
          <w:rFonts w:cstheme="minorHAnsi"/>
        </w:rPr>
        <w:t xml:space="preserve"> </w:t>
      </w:r>
    </w:p>
    <w:p w14:paraId="33AAC2AF" w14:textId="2DE4AC5D" w:rsidR="00E03802" w:rsidRPr="00DE10C2" w:rsidRDefault="00DD3F93" w:rsidP="00BE2365">
      <w:pPr>
        <w:suppressAutoHyphens/>
        <w:spacing w:after="120" w:line="288" w:lineRule="auto"/>
        <w:ind w:left="360" w:hanging="360"/>
        <w:jc w:val="both"/>
        <w:rPr>
          <w:rFonts w:cstheme="minorHAnsi"/>
        </w:rPr>
      </w:pPr>
      <w:r w:rsidRPr="00DE10C2">
        <w:rPr>
          <w:rFonts w:cstheme="minorHAnsi"/>
        </w:rPr>
        <w:t xml:space="preserve">3. </w:t>
      </w:r>
      <w:r w:rsidRPr="00DE10C2">
        <w:rPr>
          <w:rFonts w:cstheme="minorHAnsi"/>
        </w:rPr>
        <w:tab/>
      </w:r>
      <w:r w:rsidR="00970F89" w:rsidRPr="00DE10C2">
        <w:rPr>
          <w:rFonts w:cstheme="minorHAnsi"/>
        </w:rPr>
        <w:t xml:space="preserve">Objednávku </w:t>
      </w:r>
      <w:r w:rsidR="003E2199" w:rsidRPr="00DE10C2">
        <w:rPr>
          <w:rFonts w:cstheme="minorHAnsi"/>
        </w:rPr>
        <w:t>odeslanou</w:t>
      </w:r>
      <w:r w:rsidR="00970F89" w:rsidRPr="00DE10C2">
        <w:rPr>
          <w:rFonts w:cstheme="minorHAnsi"/>
        </w:rPr>
        <w:t xml:space="preserve"> Kupujícím Prodávající bez zbytečného odkladu</w:t>
      </w:r>
      <w:r w:rsidR="003E2199" w:rsidRPr="00DE10C2">
        <w:rPr>
          <w:rFonts w:cstheme="minorHAnsi"/>
        </w:rPr>
        <w:t xml:space="preserve"> odesilateli</w:t>
      </w:r>
      <w:r w:rsidR="00970F89" w:rsidRPr="00DE10C2">
        <w:rPr>
          <w:rFonts w:cstheme="minorHAnsi"/>
        </w:rPr>
        <w:t xml:space="preserve"> písemně </w:t>
      </w:r>
      <w:r w:rsidRPr="00DE10C2">
        <w:rPr>
          <w:rFonts w:cstheme="minorHAnsi"/>
        </w:rPr>
        <w:t>(e-mail</w:t>
      </w:r>
      <w:r w:rsidR="00643A48" w:rsidRPr="00DE10C2">
        <w:rPr>
          <w:rFonts w:cstheme="minorHAnsi"/>
        </w:rPr>
        <w:t xml:space="preserve"> viz níže)</w:t>
      </w:r>
      <w:r w:rsidRPr="00DE10C2">
        <w:rPr>
          <w:rFonts w:cstheme="minorHAnsi"/>
        </w:rPr>
        <w:t xml:space="preserve"> </w:t>
      </w:r>
      <w:r w:rsidR="00970F89" w:rsidRPr="00DE10C2">
        <w:rPr>
          <w:rFonts w:cstheme="minorHAnsi"/>
        </w:rPr>
        <w:t>potvrdí (provede akceptaci Objednávky).</w:t>
      </w:r>
      <w:r w:rsidR="00BE2365" w:rsidRPr="00DE10C2">
        <w:rPr>
          <w:rFonts w:cstheme="minorHAnsi"/>
        </w:rPr>
        <w:t xml:space="preserve"> </w:t>
      </w:r>
      <w:r w:rsidR="00E03802" w:rsidRPr="00DE10C2">
        <w:rPr>
          <w:rFonts w:cstheme="minorHAnsi"/>
        </w:rPr>
        <w:t>Kontaktními osobami pro účely objednávání jsou:</w:t>
      </w:r>
    </w:p>
    <w:p w14:paraId="21F79504" w14:textId="00F33BC0" w:rsidR="00643A48" w:rsidRPr="00DE10C2" w:rsidRDefault="00BA1145" w:rsidP="00D34BF7">
      <w:pPr>
        <w:suppressAutoHyphens/>
        <w:spacing w:after="120" w:line="288" w:lineRule="auto"/>
        <w:ind w:left="360" w:hanging="360"/>
        <w:jc w:val="both"/>
        <w:rPr>
          <w:rFonts w:cstheme="minorHAnsi"/>
        </w:rPr>
      </w:pPr>
      <w:r w:rsidRPr="00DE10C2">
        <w:rPr>
          <w:rFonts w:cstheme="minorHAnsi"/>
        </w:rPr>
        <w:tab/>
        <w:t>Za Kupujícího</w:t>
      </w:r>
      <w:r w:rsidR="00643A48" w:rsidRPr="00DE10C2">
        <w:rPr>
          <w:rFonts w:cstheme="minorHAnsi"/>
        </w:rPr>
        <w:t xml:space="preserve">: </w:t>
      </w:r>
      <w:proofErr w:type="spellStart"/>
      <w:r w:rsidR="00D12A3C">
        <w:rPr>
          <w:rFonts w:cstheme="minorHAnsi"/>
        </w:rPr>
        <w:t>Šohajda</w:t>
      </w:r>
      <w:proofErr w:type="spellEnd"/>
      <w:r w:rsidR="00D12A3C">
        <w:rPr>
          <w:rFonts w:cstheme="minorHAnsi"/>
        </w:rPr>
        <w:t xml:space="preserve"> František,</w:t>
      </w:r>
      <w:r w:rsidR="008D3BE3">
        <w:rPr>
          <w:rFonts w:cstheme="minorHAnsi"/>
        </w:rPr>
        <w:t xml:space="preserve"> </w:t>
      </w:r>
      <w:r w:rsidR="008D3BE3" w:rsidRPr="008D3BE3">
        <w:rPr>
          <w:rFonts w:cstheme="minorHAnsi"/>
        </w:rPr>
        <w:t xml:space="preserve">e-mail: </w:t>
      </w:r>
      <w:hyperlink r:id="rId8" w:history="1">
        <w:r w:rsidR="00D12A3C" w:rsidRPr="001B4D67">
          <w:rPr>
            <w:rStyle w:val="Hypertextovodkaz"/>
            <w:rFonts w:cstheme="minorHAnsi"/>
          </w:rPr>
          <w:t>sohajda.frantisek@nemkyj.cz</w:t>
        </w:r>
      </w:hyperlink>
      <w:r w:rsidR="008D3BE3">
        <w:rPr>
          <w:rFonts w:cstheme="minorHAnsi"/>
        </w:rPr>
        <w:t xml:space="preserve"> </w:t>
      </w:r>
    </w:p>
    <w:p w14:paraId="34554A96" w14:textId="005F9E1D" w:rsidR="00643A48" w:rsidRPr="00DE10C2" w:rsidRDefault="00643A48" w:rsidP="00BE2365">
      <w:pPr>
        <w:suppressAutoHyphens/>
        <w:spacing w:after="120" w:line="288" w:lineRule="auto"/>
        <w:ind w:left="360" w:hanging="360"/>
        <w:jc w:val="both"/>
        <w:rPr>
          <w:rFonts w:cstheme="minorHAnsi"/>
        </w:rPr>
      </w:pPr>
      <w:r w:rsidRPr="00DE10C2">
        <w:rPr>
          <w:rFonts w:cstheme="minorHAnsi"/>
        </w:rPr>
        <w:tab/>
        <w:t xml:space="preserve">za Prodávajícího: </w:t>
      </w:r>
      <w:r w:rsidRPr="00DE10C2">
        <w:rPr>
          <w:rFonts w:cstheme="minorHAnsi"/>
          <w:highlight w:val="yellow"/>
        </w:rPr>
        <w:t>………………………………………….   e</w:t>
      </w:r>
      <w:r w:rsidRPr="00DE10C2">
        <w:rPr>
          <w:rFonts w:cstheme="minorHAnsi"/>
        </w:rPr>
        <w:t>-mail</w:t>
      </w:r>
      <w:r w:rsidRPr="00DE10C2">
        <w:rPr>
          <w:rFonts w:cstheme="minorHAnsi"/>
          <w:highlight w:val="yellow"/>
        </w:rPr>
        <w:t>:………………………………..</w:t>
      </w:r>
    </w:p>
    <w:p w14:paraId="471B38F4" w14:textId="77777777" w:rsidR="00643A48" w:rsidRPr="00DE10C2" w:rsidRDefault="00643A48" w:rsidP="00643A48">
      <w:pPr>
        <w:suppressAutoHyphens/>
        <w:spacing w:after="120" w:line="288" w:lineRule="auto"/>
        <w:ind w:left="360" w:hanging="360"/>
        <w:jc w:val="both"/>
        <w:rPr>
          <w:rFonts w:cstheme="minorHAnsi"/>
        </w:rPr>
      </w:pPr>
    </w:p>
    <w:p w14:paraId="75854F01" w14:textId="77777777" w:rsidR="00F37B66" w:rsidRPr="00DE10C2" w:rsidRDefault="00F37B66" w:rsidP="00F37B66">
      <w:pPr>
        <w:spacing w:after="0" w:line="240" w:lineRule="auto"/>
        <w:jc w:val="center"/>
        <w:rPr>
          <w:rFonts w:eastAsia="Calibri" w:cstheme="minorHAnsi"/>
          <w:b/>
        </w:rPr>
      </w:pPr>
      <w:r w:rsidRPr="00DE10C2">
        <w:rPr>
          <w:rFonts w:eastAsia="Calibri" w:cstheme="minorHAnsi"/>
          <w:b/>
        </w:rPr>
        <w:t>IV.</w:t>
      </w:r>
      <w:r w:rsidR="00AC718A" w:rsidRPr="00DE10C2">
        <w:rPr>
          <w:rFonts w:eastAsia="Calibri" w:cstheme="minorHAnsi"/>
          <w:b/>
        </w:rPr>
        <w:t xml:space="preserve"> Kupní cena</w:t>
      </w:r>
      <w:r w:rsidR="006C263B" w:rsidRPr="00DE10C2">
        <w:rPr>
          <w:rFonts w:eastAsia="Calibri" w:cstheme="minorHAnsi"/>
          <w:b/>
        </w:rPr>
        <w:t xml:space="preserve"> a platební podmínky</w:t>
      </w:r>
    </w:p>
    <w:p w14:paraId="1634D36D" w14:textId="77777777" w:rsidR="00AC718A" w:rsidRPr="00DE10C2" w:rsidRDefault="00AC718A" w:rsidP="00F37B66">
      <w:pPr>
        <w:spacing w:after="0" w:line="240" w:lineRule="auto"/>
        <w:jc w:val="center"/>
        <w:rPr>
          <w:rFonts w:eastAsia="Calibri" w:cstheme="minorHAnsi"/>
          <w:b/>
        </w:rPr>
      </w:pPr>
    </w:p>
    <w:p w14:paraId="039FAC08" w14:textId="6BE7B73C" w:rsidR="00B92A31" w:rsidRPr="00DE10C2" w:rsidRDefault="00B92A31" w:rsidP="00B92A31">
      <w:pPr>
        <w:numPr>
          <w:ilvl w:val="0"/>
          <w:numId w:val="12"/>
        </w:numPr>
        <w:tabs>
          <w:tab w:val="left" w:pos="360"/>
        </w:tabs>
        <w:suppressAutoHyphens/>
        <w:spacing w:after="120" w:line="288" w:lineRule="auto"/>
        <w:jc w:val="both"/>
        <w:rPr>
          <w:rFonts w:cstheme="minorHAnsi"/>
        </w:rPr>
      </w:pPr>
      <w:r w:rsidRPr="00DE10C2">
        <w:rPr>
          <w:rFonts w:cstheme="minorHAnsi"/>
        </w:rPr>
        <w:t xml:space="preserve">Kupní cena za jednotlivé </w:t>
      </w:r>
      <w:r w:rsidR="001359A5" w:rsidRPr="00DE10C2">
        <w:rPr>
          <w:rFonts w:cstheme="minorHAnsi"/>
        </w:rPr>
        <w:t>druhy Z</w:t>
      </w:r>
      <w:r w:rsidR="00566DE3" w:rsidRPr="00DE10C2">
        <w:rPr>
          <w:rFonts w:cstheme="minorHAnsi"/>
        </w:rPr>
        <w:t>boží</w:t>
      </w:r>
      <w:r w:rsidRPr="00DE10C2">
        <w:rPr>
          <w:rFonts w:cstheme="minorHAnsi"/>
        </w:rPr>
        <w:t xml:space="preserve"> je obsažena v cenové nabídce, která je Přílohou č. 1 této Smlouvy. Konkrétní výše Kupní ceny </w:t>
      </w:r>
      <w:r w:rsidR="001359A5" w:rsidRPr="00DE10C2">
        <w:rPr>
          <w:rFonts w:cstheme="minorHAnsi"/>
        </w:rPr>
        <w:t>Z</w:t>
      </w:r>
      <w:r w:rsidR="00566DE3" w:rsidRPr="00DE10C2">
        <w:rPr>
          <w:rFonts w:cstheme="minorHAnsi"/>
        </w:rPr>
        <w:t>boží</w:t>
      </w:r>
      <w:r w:rsidRPr="00DE10C2">
        <w:rPr>
          <w:rFonts w:cstheme="minorHAnsi"/>
        </w:rPr>
        <w:t>, kter</w:t>
      </w:r>
      <w:r w:rsidR="00566DE3" w:rsidRPr="00DE10C2">
        <w:rPr>
          <w:rFonts w:cstheme="minorHAnsi"/>
        </w:rPr>
        <w:t>é</w:t>
      </w:r>
      <w:r w:rsidRPr="00DE10C2">
        <w:rPr>
          <w:rFonts w:cstheme="minorHAnsi"/>
        </w:rPr>
        <w:t xml:space="preserve"> j</w:t>
      </w:r>
      <w:r w:rsidR="001359A5" w:rsidRPr="00DE10C2">
        <w:rPr>
          <w:rFonts w:cstheme="minorHAnsi"/>
        </w:rPr>
        <w:t>e</w:t>
      </w:r>
      <w:r w:rsidRPr="00DE10C2">
        <w:rPr>
          <w:rFonts w:cstheme="minorHAnsi"/>
        </w:rPr>
        <w:t xml:space="preserve"> předmětem Objednávky, bude určena na základě množství objednaného Kupujícím a jednotkových cen uvedených v cenové nabídce.</w:t>
      </w:r>
    </w:p>
    <w:p w14:paraId="1F97618F" w14:textId="5584C912" w:rsidR="003E26F3" w:rsidRPr="00D12A3C" w:rsidRDefault="003E26F3" w:rsidP="00755E79">
      <w:pPr>
        <w:pStyle w:val="Odstavecseseznamem"/>
        <w:numPr>
          <w:ilvl w:val="0"/>
          <w:numId w:val="12"/>
        </w:numPr>
        <w:jc w:val="both"/>
        <w:rPr>
          <w:rFonts w:cstheme="minorHAnsi"/>
        </w:rPr>
      </w:pPr>
      <w:r w:rsidRPr="00D12A3C">
        <w:rPr>
          <w:rFonts w:cstheme="minorHAnsi"/>
        </w:rPr>
        <w:t xml:space="preserve">Všechny ceny uvedené v cenové nabídce obsahují náklady na dopravu i všechny ostatní náklady Prodávajícího spojené s realizací předmětu Smlouvy a jsou závazné i pro operativní dodávky </w:t>
      </w:r>
      <w:r w:rsidR="001359A5" w:rsidRPr="00D12A3C">
        <w:rPr>
          <w:rFonts w:cstheme="minorHAnsi"/>
        </w:rPr>
        <w:t>Z</w:t>
      </w:r>
      <w:r w:rsidR="00566DE3" w:rsidRPr="00D12A3C">
        <w:rPr>
          <w:rFonts w:cstheme="minorHAnsi"/>
        </w:rPr>
        <w:t>boží</w:t>
      </w:r>
      <w:r w:rsidRPr="00D12A3C">
        <w:rPr>
          <w:rFonts w:cstheme="minorHAnsi"/>
        </w:rPr>
        <w:t xml:space="preserve"> na základě mimořádných požadavků Kupujícího, při nichž nebude účtována žádná přirážka.</w:t>
      </w:r>
      <w:r w:rsidR="005369D8" w:rsidRPr="00D12A3C">
        <w:rPr>
          <w:rFonts w:cstheme="minorHAnsi"/>
        </w:rPr>
        <w:t xml:space="preserve"> </w:t>
      </w:r>
      <w:r w:rsidR="00755E79" w:rsidRPr="00D12A3C">
        <w:rPr>
          <w:rFonts w:cstheme="minorHAnsi"/>
        </w:rPr>
        <w:t>V případě změny sazby DPH v důsledku změny právních předpisů bude cena uvedená v příloze č. 1 upravená dle aktuální sazby DPH. Smluvní strany se dohodly, že v případě změny ceny v důsledku změny sazby DPH není nutno ke smlouvě uzavírat dodatek.</w:t>
      </w:r>
    </w:p>
    <w:p w14:paraId="0C1695BA" w14:textId="77777777" w:rsidR="00755E79" w:rsidRPr="00DE10C2" w:rsidRDefault="00755E79" w:rsidP="00755E79">
      <w:pPr>
        <w:pStyle w:val="Odstavecseseznamem"/>
        <w:ind w:left="360"/>
        <w:rPr>
          <w:rFonts w:cstheme="minorHAnsi"/>
          <w:color w:val="FF0000"/>
        </w:rPr>
      </w:pPr>
    </w:p>
    <w:p w14:paraId="7B6A9905" w14:textId="448267C1" w:rsidR="006C263B" w:rsidRPr="00DE10C2" w:rsidRDefault="006C263B" w:rsidP="006C263B">
      <w:pPr>
        <w:pStyle w:val="Odstavecseseznamem"/>
        <w:numPr>
          <w:ilvl w:val="0"/>
          <w:numId w:val="12"/>
        </w:numPr>
        <w:tabs>
          <w:tab w:val="left" w:pos="426"/>
        </w:tabs>
        <w:spacing w:after="120"/>
        <w:jc w:val="both"/>
        <w:rPr>
          <w:rFonts w:cstheme="minorHAnsi"/>
        </w:rPr>
      </w:pPr>
      <w:r w:rsidRPr="00DE10C2">
        <w:rPr>
          <w:rFonts w:cstheme="minorHAnsi"/>
        </w:rPr>
        <w:t>Dodan</w:t>
      </w:r>
      <w:r w:rsidR="00566DE3" w:rsidRPr="00DE10C2">
        <w:rPr>
          <w:rFonts w:cstheme="minorHAnsi"/>
        </w:rPr>
        <w:t xml:space="preserve">é </w:t>
      </w:r>
      <w:r w:rsidR="001359A5" w:rsidRPr="00DE10C2">
        <w:rPr>
          <w:rFonts w:cstheme="minorHAnsi"/>
        </w:rPr>
        <w:t>Z</w:t>
      </w:r>
      <w:r w:rsidR="00566DE3" w:rsidRPr="00DE10C2">
        <w:rPr>
          <w:rFonts w:cstheme="minorHAnsi"/>
        </w:rPr>
        <w:t>boží</w:t>
      </w:r>
      <w:r w:rsidRPr="00DE10C2">
        <w:rPr>
          <w:rFonts w:cstheme="minorHAnsi"/>
        </w:rPr>
        <w:t xml:space="preserve"> bud</w:t>
      </w:r>
      <w:r w:rsidR="001359A5" w:rsidRPr="00DE10C2">
        <w:rPr>
          <w:rFonts w:cstheme="minorHAnsi"/>
        </w:rPr>
        <w:t>e</w:t>
      </w:r>
      <w:r w:rsidRPr="00DE10C2">
        <w:rPr>
          <w:rFonts w:cstheme="minorHAnsi"/>
        </w:rPr>
        <w:t xml:space="preserve"> uhrazen</w:t>
      </w:r>
      <w:r w:rsidR="00566DE3" w:rsidRPr="00DE10C2">
        <w:rPr>
          <w:rFonts w:cstheme="minorHAnsi"/>
        </w:rPr>
        <w:t>o</w:t>
      </w:r>
      <w:r w:rsidRPr="00DE10C2">
        <w:rPr>
          <w:rFonts w:cstheme="minorHAnsi"/>
        </w:rPr>
        <w:t xml:space="preserve"> na základě daňového dokladu (dále jen „faktura“) vystaven</w:t>
      </w:r>
      <w:r w:rsidR="00C67153" w:rsidRPr="00DE10C2">
        <w:rPr>
          <w:rFonts w:cstheme="minorHAnsi"/>
        </w:rPr>
        <w:t>ého na základě řádně podepsaných dodacích listů.</w:t>
      </w:r>
      <w:r w:rsidR="00643A48" w:rsidRPr="00DE10C2">
        <w:rPr>
          <w:rFonts w:cstheme="minorHAnsi"/>
        </w:rPr>
        <w:t xml:space="preserve"> </w:t>
      </w:r>
      <w:r w:rsidRPr="00DE10C2">
        <w:rPr>
          <w:rFonts w:cstheme="minorHAnsi"/>
        </w:rPr>
        <w:t xml:space="preserve">Lhůta splatnosti faktury je </w:t>
      </w:r>
      <w:r w:rsidR="00D12A3C">
        <w:rPr>
          <w:rFonts w:cstheme="minorHAnsi"/>
          <w:highlight w:val="yellow"/>
        </w:rPr>
        <w:t>30</w:t>
      </w:r>
      <w:r w:rsidRPr="00DE10C2">
        <w:rPr>
          <w:rFonts w:cstheme="minorHAnsi"/>
          <w:highlight w:val="yellow"/>
        </w:rPr>
        <w:t xml:space="preserve"> dní</w:t>
      </w:r>
      <w:r w:rsidRPr="00DE10C2">
        <w:rPr>
          <w:rFonts w:cstheme="minorHAnsi"/>
        </w:rPr>
        <w:t xml:space="preserve"> ode dne doručení faktury </w:t>
      </w:r>
      <w:r w:rsidR="00C67153" w:rsidRPr="00DE10C2">
        <w:rPr>
          <w:rFonts w:cstheme="minorHAnsi"/>
        </w:rPr>
        <w:t>K</w:t>
      </w:r>
      <w:r w:rsidRPr="00DE10C2">
        <w:rPr>
          <w:rFonts w:cstheme="minorHAnsi"/>
        </w:rPr>
        <w:t xml:space="preserve">upujícímu, povinnost zaplatit je splněna dnem odepsání příslušné částky z účtu </w:t>
      </w:r>
      <w:r w:rsidR="00C67153" w:rsidRPr="00DE10C2">
        <w:rPr>
          <w:rFonts w:cstheme="minorHAnsi"/>
        </w:rPr>
        <w:t>Kupujícího ve prospěch účtu Prodávajícího.</w:t>
      </w:r>
      <w:r w:rsidR="00643A48" w:rsidRPr="00DE10C2">
        <w:rPr>
          <w:rFonts w:cstheme="minorHAnsi"/>
        </w:rPr>
        <w:t xml:space="preserve"> </w:t>
      </w:r>
      <w:r w:rsidRPr="00DE10C2">
        <w:rPr>
          <w:rFonts w:cstheme="minorHAnsi"/>
        </w:rPr>
        <w:t xml:space="preserve">Faktura musí obsahovat náležitosti stanovené platnými právními předpisy. Nebude-li faktura obsahovat některou náležitost nebo bude některý údaj uvedený chybně, je </w:t>
      </w:r>
      <w:r w:rsidR="00C67153" w:rsidRPr="00DE10C2">
        <w:rPr>
          <w:rFonts w:cstheme="minorHAnsi"/>
        </w:rPr>
        <w:t>K</w:t>
      </w:r>
      <w:r w:rsidRPr="00DE10C2">
        <w:rPr>
          <w:rFonts w:cstheme="minorHAnsi"/>
        </w:rPr>
        <w:t xml:space="preserve">upující oprávněn fakturu před uplynutím lhůty splatnosti vrátit </w:t>
      </w:r>
      <w:r w:rsidR="00C67153" w:rsidRPr="00DE10C2">
        <w:rPr>
          <w:rFonts w:cstheme="minorHAnsi"/>
        </w:rPr>
        <w:t>Prodávajícímu</w:t>
      </w:r>
      <w:r w:rsidRPr="00DE10C2">
        <w:rPr>
          <w:rFonts w:cstheme="minorHAnsi"/>
        </w:rPr>
        <w:t xml:space="preserve"> bez zaplacení k provedení opravy. Ve vrácené faktuře vyznačí </w:t>
      </w:r>
      <w:r w:rsidR="00C67153" w:rsidRPr="00DE10C2">
        <w:rPr>
          <w:rFonts w:cstheme="minorHAnsi"/>
        </w:rPr>
        <w:t>K</w:t>
      </w:r>
      <w:r w:rsidRPr="00DE10C2">
        <w:rPr>
          <w:rFonts w:cstheme="minorHAnsi"/>
        </w:rPr>
        <w:t xml:space="preserve">upující důvod vrácení. </w:t>
      </w:r>
      <w:r w:rsidR="00C67153" w:rsidRPr="00DE10C2">
        <w:rPr>
          <w:rFonts w:cstheme="minorHAnsi"/>
        </w:rPr>
        <w:t>Prodávající</w:t>
      </w:r>
      <w:r w:rsidRPr="00DE10C2">
        <w:rPr>
          <w:rFonts w:cstheme="minorHAnsi"/>
        </w:rPr>
        <w:t xml:space="preserve"> provede opravu vystavením nové faktury. Vrá</w:t>
      </w:r>
      <w:r w:rsidR="00C67153" w:rsidRPr="00DE10C2">
        <w:rPr>
          <w:rFonts w:cstheme="minorHAnsi"/>
        </w:rPr>
        <w:t>cením</w:t>
      </w:r>
      <w:r w:rsidRPr="00DE10C2">
        <w:rPr>
          <w:rFonts w:cstheme="minorHAnsi"/>
        </w:rPr>
        <w:t xml:space="preserve"> vadn</w:t>
      </w:r>
      <w:r w:rsidR="00C67153" w:rsidRPr="00DE10C2">
        <w:rPr>
          <w:rFonts w:cstheme="minorHAnsi"/>
        </w:rPr>
        <w:t>ě vystavené</w:t>
      </w:r>
      <w:r w:rsidRPr="00DE10C2">
        <w:rPr>
          <w:rFonts w:cstheme="minorHAnsi"/>
        </w:rPr>
        <w:t xml:space="preserve"> faktur</w:t>
      </w:r>
      <w:r w:rsidR="00C67153" w:rsidRPr="00DE10C2">
        <w:rPr>
          <w:rFonts w:cstheme="minorHAnsi"/>
        </w:rPr>
        <w:t>y</w:t>
      </w:r>
      <w:r w:rsidRPr="00DE10C2">
        <w:rPr>
          <w:rFonts w:cstheme="minorHAnsi"/>
        </w:rPr>
        <w:t xml:space="preserve"> přestává běžet původní lhůta splatnosti. Celá lhůta běží opět ode dne doručení nově vyhotovené </w:t>
      </w:r>
      <w:r w:rsidR="00C67153" w:rsidRPr="00DE10C2">
        <w:rPr>
          <w:rFonts w:cstheme="minorHAnsi"/>
        </w:rPr>
        <w:t xml:space="preserve">bezvadné </w:t>
      </w:r>
      <w:r w:rsidRPr="00DE10C2">
        <w:rPr>
          <w:rFonts w:cstheme="minorHAnsi"/>
        </w:rPr>
        <w:t xml:space="preserve">faktury </w:t>
      </w:r>
      <w:r w:rsidR="00C67153" w:rsidRPr="00DE10C2">
        <w:rPr>
          <w:rFonts w:cstheme="minorHAnsi"/>
        </w:rPr>
        <w:t>K</w:t>
      </w:r>
      <w:r w:rsidRPr="00DE10C2">
        <w:rPr>
          <w:rFonts w:cstheme="minorHAnsi"/>
        </w:rPr>
        <w:t>upujícímu. Stejn</w:t>
      </w:r>
      <w:r w:rsidR="00C67153" w:rsidRPr="00DE10C2">
        <w:rPr>
          <w:rFonts w:cstheme="minorHAnsi"/>
        </w:rPr>
        <w:t>á</w:t>
      </w:r>
      <w:r w:rsidRPr="00DE10C2">
        <w:rPr>
          <w:rFonts w:cstheme="minorHAnsi"/>
        </w:rPr>
        <w:t xml:space="preserve"> </w:t>
      </w:r>
      <w:r w:rsidR="00C67153" w:rsidRPr="00DE10C2">
        <w:rPr>
          <w:rFonts w:cstheme="minorHAnsi"/>
        </w:rPr>
        <w:t>lhůta</w:t>
      </w:r>
      <w:r w:rsidRPr="00DE10C2">
        <w:rPr>
          <w:rFonts w:cstheme="minorHAnsi"/>
        </w:rPr>
        <w:t xml:space="preserve"> splatnosti platí i při placení jiných plateb souvisejících s plněním této</w:t>
      </w:r>
      <w:r w:rsidR="00C67153" w:rsidRPr="00DE10C2">
        <w:rPr>
          <w:rFonts w:cstheme="minorHAnsi"/>
        </w:rPr>
        <w:t xml:space="preserve"> S</w:t>
      </w:r>
      <w:r w:rsidRPr="00DE10C2">
        <w:rPr>
          <w:rFonts w:cstheme="minorHAnsi"/>
        </w:rPr>
        <w:t>mlouvy (např. úroků z prodlení, smluvní pokuty, náhrady škod aj.).</w:t>
      </w:r>
    </w:p>
    <w:p w14:paraId="437D4549" w14:textId="77777777" w:rsidR="00B531E5" w:rsidRPr="00DE10C2" w:rsidRDefault="00B531E5" w:rsidP="00B531E5">
      <w:pPr>
        <w:tabs>
          <w:tab w:val="left" w:pos="360"/>
        </w:tabs>
        <w:suppressAutoHyphens/>
        <w:spacing w:after="120" w:line="288" w:lineRule="auto"/>
        <w:jc w:val="center"/>
        <w:rPr>
          <w:rFonts w:eastAsia="Calibri" w:cstheme="minorHAnsi"/>
          <w:b/>
        </w:rPr>
      </w:pPr>
    </w:p>
    <w:p w14:paraId="37D7CDB9" w14:textId="0876381F" w:rsidR="00B531E5" w:rsidRPr="00DE10C2" w:rsidRDefault="00B531E5" w:rsidP="00B531E5">
      <w:pPr>
        <w:tabs>
          <w:tab w:val="left" w:pos="360"/>
        </w:tabs>
        <w:suppressAutoHyphens/>
        <w:spacing w:after="120" w:line="288" w:lineRule="auto"/>
        <w:jc w:val="center"/>
        <w:rPr>
          <w:rFonts w:cstheme="minorHAnsi"/>
          <w:b/>
        </w:rPr>
      </w:pPr>
      <w:r w:rsidRPr="00DE10C2">
        <w:rPr>
          <w:rFonts w:eastAsia="Calibri" w:cstheme="minorHAnsi"/>
          <w:b/>
        </w:rPr>
        <w:t>V. Dodání</w:t>
      </w:r>
      <w:r w:rsidRPr="00DE10C2">
        <w:rPr>
          <w:rFonts w:cstheme="minorHAnsi"/>
          <w:b/>
        </w:rPr>
        <w:t xml:space="preserve"> </w:t>
      </w:r>
      <w:r w:rsidR="001359A5" w:rsidRPr="00DE10C2">
        <w:rPr>
          <w:rFonts w:cstheme="minorHAnsi"/>
          <w:b/>
        </w:rPr>
        <w:t>Z</w:t>
      </w:r>
      <w:r w:rsidR="00566DE3" w:rsidRPr="00DE10C2">
        <w:rPr>
          <w:rFonts w:cstheme="minorHAnsi"/>
          <w:b/>
        </w:rPr>
        <w:t>boží</w:t>
      </w:r>
    </w:p>
    <w:p w14:paraId="6CFC01A1" w14:textId="3B1FD5F0" w:rsidR="00533E6D" w:rsidRPr="00DE10C2" w:rsidRDefault="00566DE3" w:rsidP="00B80C34">
      <w:pPr>
        <w:numPr>
          <w:ilvl w:val="0"/>
          <w:numId w:val="14"/>
        </w:numPr>
        <w:tabs>
          <w:tab w:val="left" w:pos="360"/>
        </w:tabs>
        <w:suppressAutoHyphens/>
        <w:spacing w:after="120" w:line="276" w:lineRule="auto"/>
        <w:jc w:val="both"/>
        <w:rPr>
          <w:rFonts w:cstheme="minorHAnsi"/>
        </w:rPr>
      </w:pPr>
      <w:r w:rsidRPr="00DE10C2">
        <w:rPr>
          <w:rFonts w:cstheme="minorHAnsi"/>
        </w:rPr>
        <w:t>Zboží</w:t>
      </w:r>
      <w:r w:rsidR="00B80C34" w:rsidRPr="00DE10C2">
        <w:rPr>
          <w:rFonts w:cstheme="minorHAnsi"/>
        </w:rPr>
        <w:t xml:space="preserve"> </w:t>
      </w:r>
      <w:r w:rsidR="00533E6D" w:rsidRPr="00DE10C2">
        <w:rPr>
          <w:rFonts w:cstheme="minorHAnsi"/>
        </w:rPr>
        <w:t xml:space="preserve">je Prodávající povinen dodat Kupujícímu do </w:t>
      </w:r>
      <w:r w:rsidR="00D12A3C">
        <w:rPr>
          <w:rFonts w:cstheme="minorHAnsi"/>
        </w:rPr>
        <w:t>3</w:t>
      </w:r>
      <w:r w:rsidR="00533E6D" w:rsidRPr="00DE10C2">
        <w:rPr>
          <w:rFonts w:cstheme="minorHAnsi"/>
        </w:rPr>
        <w:t xml:space="preserve"> </w:t>
      </w:r>
      <w:r w:rsidRPr="00DE10C2">
        <w:rPr>
          <w:rFonts w:cstheme="minorHAnsi"/>
        </w:rPr>
        <w:t>dnů</w:t>
      </w:r>
      <w:r w:rsidR="00533E6D" w:rsidRPr="00DE10C2">
        <w:rPr>
          <w:rFonts w:cstheme="minorHAnsi"/>
        </w:rPr>
        <w:t xml:space="preserve"> od objednání. </w:t>
      </w:r>
      <w:r w:rsidR="004D5155" w:rsidRPr="00DE10C2">
        <w:rPr>
          <w:rFonts w:cstheme="minorHAnsi"/>
        </w:rPr>
        <w:t>Z</w:t>
      </w:r>
      <w:r w:rsidRPr="00DE10C2">
        <w:rPr>
          <w:rFonts w:cstheme="minorHAnsi"/>
        </w:rPr>
        <w:t>boží</w:t>
      </w:r>
      <w:r w:rsidR="00533E6D" w:rsidRPr="00DE10C2">
        <w:rPr>
          <w:rFonts w:cstheme="minorHAnsi"/>
        </w:rPr>
        <w:t xml:space="preserve"> </w:t>
      </w:r>
      <w:r w:rsidR="00B80C34" w:rsidRPr="00DE10C2">
        <w:rPr>
          <w:rFonts w:cstheme="minorHAnsi"/>
        </w:rPr>
        <w:t>bud</w:t>
      </w:r>
      <w:r w:rsidR="004D5155" w:rsidRPr="00DE10C2">
        <w:rPr>
          <w:rFonts w:cstheme="minorHAnsi"/>
        </w:rPr>
        <w:t>e</w:t>
      </w:r>
      <w:r w:rsidR="00B80C34" w:rsidRPr="00DE10C2">
        <w:rPr>
          <w:rFonts w:cstheme="minorHAnsi"/>
        </w:rPr>
        <w:t xml:space="preserve"> dodáván</w:t>
      </w:r>
      <w:r w:rsidRPr="00DE10C2">
        <w:rPr>
          <w:rFonts w:cstheme="minorHAnsi"/>
        </w:rPr>
        <w:t>o</w:t>
      </w:r>
      <w:r w:rsidR="00B80C34" w:rsidRPr="00DE10C2">
        <w:rPr>
          <w:rFonts w:cstheme="minorHAnsi"/>
        </w:rPr>
        <w:t xml:space="preserve"> </w:t>
      </w:r>
      <w:r w:rsidR="00533E6D" w:rsidRPr="00DE10C2">
        <w:rPr>
          <w:rFonts w:cstheme="minorHAnsi"/>
        </w:rPr>
        <w:t xml:space="preserve">vždy </w:t>
      </w:r>
      <w:r w:rsidR="00BD34A6" w:rsidRPr="00BD34A6">
        <w:rPr>
          <w:rFonts w:cstheme="minorHAnsi"/>
        </w:rPr>
        <w:t>do hlavního skladu MTZ v místě sídla Kupujícího, a to v pracovní dny v době od 7:00 do 15:00 hod.</w:t>
      </w:r>
    </w:p>
    <w:p w14:paraId="13FA2B86" w14:textId="2232DCBC" w:rsidR="00533E6D" w:rsidRPr="00DE10C2" w:rsidRDefault="00533E6D" w:rsidP="00533E6D">
      <w:pPr>
        <w:suppressAutoHyphens/>
        <w:spacing w:after="120" w:line="276" w:lineRule="auto"/>
        <w:ind w:left="360"/>
        <w:jc w:val="both"/>
        <w:rPr>
          <w:rFonts w:cstheme="minorHAnsi"/>
        </w:rPr>
      </w:pPr>
      <w:r w:rsidRPr="00DE10C2">
        <w:rPr>
          <w:rFonts w:cstheme="minorHAnsi"/>
        </w:rPr>
        <w:t xml:space="preserve">V případě nutnosti dodání </w:t>
      </w:r>
      <w:r w:rsidR="004D5155" w:rsidRPr="00DE10C2">
        <w:rPr>
          <w:rFonts w:cstheme="minorHAnsi"/>
        </w:rPr>
        <w:t>Z</w:t>
      </w:r>
      <w:r w:rsidR="00566DE3" w:rsidRPr="00DE10C2">
        <w:rPr>
          <w:rFonts w:cstheme="minorHAnsi"/>
        </w:rPr>
        <w:t xml:space="preserve">boží </w:t>
      </w:r>
      <w:r w:rsidRPr="00DE10C2">
        <w:rPr>
          <w:rFonts w:cstheme="minorHAnsi"/>
        </w:rPr>
        <w:t xml:space="preserve">mimo pracovní dny bude doba dodání individuálně dohodnuta.  </w:t>
      </w:r>
    </w:p>
    <w:p w14:paraId="7F647217" w14:textId="5E5960CC" w:rsidR="00B80C34" w:rsidRPr="00DE10C2" w:rsidRDefault="00B80C34" w:rsidP="00B80C34">
      <w:pPr>
        <w:numPr>
          <w:ilvl w:val="0"/>
          <w:numId w:val="14"/>
        </w:numPr>
        <w:tabs>
          <w:tab w:val="left" w:pos="360"/>
        </w:tabs>
        <w:suppressAutoHyphens/>
        <w:spacing w:after="120" w:line="276" w:lineRule="auto"/>
        <w:jc w:val="both"/>
        <w:rPr>
          <w:rFonts w:cstheme="minorHAnsi"/>
        </w:rPr>
      </w:pPr>
      <w:r w:rsidRPr="00DE10C2">
        <w:rPr>
          <w:rFonts w:cstheme="minorHAnsi"/>
        </w:rPr>
        <w:lastRenderedPageBreak/>
        <w:t xml:space="preserve">Každá dílčí dodávka </w:t>
      </w:r>
      <w:r w:rsidR="004D5155" w:rsidRPr="00DE10C2">
        <w:rPr>
          <w:rFonts w:cstheme="minorHAnsi"/>
        </w:rPr>
        <w:t>Z</w:t>
      </w:r>
      <w:r w:rsidR="00566DE3" w:rsidRPr="00DE10C2">
        <w:rPr>
          <w:rFonts w:cstheme="minorHAnsi"/>
        </w:rPr>
        <w:t>boží</w:t>
      </w:r>
      <w:r w:rsidRPr="00DE10C2">
        <w:rPr>
          <w:rFonts w:cstheme="minorHAnsi"/>
        </w:rPr>
        <w:t xml:space="preserve"> je splněna řádným a včasným dodáním do </w:t>
      </w:r>
      <w:r w:rsidR="004D5155" w:rsidRPr="00DE10C2">
        <w:rPr>
          <w:rFonts w:cstheme="minorHAnsi"/>
        </w:rPr>
        <w:t>skladu</w:t>
      </w:r>
      <w:r w:rsidRPr="00DE10C2">
        <w:rPr>
          <w:rFonts w:cstheme="minorHAnsi"/>
        </w:rPr>
        <w:t xml:space="preserve"> Kupujícího a potvrzením převzetí příslušným zaměstnancem </w:t>
      </w:r>
      <w:r w:rsidR="004D5155" w:rsidRPr="00DE10C2">
        <w:rPr>
          <w:rFonts w:cstheme="minorHAnsi"/>
        </w:rPr>
        <w:t>skladu</w:t>
      </w:r>
      <w:r w:rsidRPr="00DE10C2">
        <w:rPr>
          <w:rFonts w:cstheme="minorHAnsi"/>
        </w:rPr>
        <w:t xml:space="preserve">. </w:t>
      </w:r>
      <w:r w:rsidR="004D5155" w:rsidRPr="00DE10C2">
        <w:rPr>
          <w:rFonts w:cstheme="minorHAnsi"/>
        </w:rPr>
        <w:t>Z</w:t>
      </w:r>
      <w:r w:rsidR="00566DE3" w:rsidRPr="00DE10C2">
        <w:rPr>
          <w:rFonts w:cstheme="minorHAnsi"/>
        </w:rPr>
        <w:t>boží bude</w:t>
      </w:r>
      <w:r w:rsidRPr="00DE10C2">
        <w:rPr>
          <w:rFonts w:cstheme="minorHAnsi"/>
        </w:rPr>
        <w:t xml:space="preserve"> dopravován</w:t>
      </w:r>
      <w:r w:rsidR="00566DE3" w:rsidRPr="00DE10C2">
        <w:rPr>
          <w:rFonts w:cstheme="minorHAnsi"/>
        </w:rPr>
        <w:t>o</w:t>
      </w:r>
      <w:r w:rsidR="000B3A6F" w:rsidRPr="00DE10C2">
        <w:rPr>
          <w:rFonts w:cstheme="minorHAnsi"/>
        </w:rPr>
        <w:t xml:space="preserve"> </w:t>
      </w:r>
      <w:r w:rsidRPr="00DE10C2">
        <w:rPr>
          <w:rFonts w:cstheme="minorHAnsi"/>
        </w:rPr>
        <w:t xml:space="preserve">do místa plnění na vlastní náklady a nebezpečí Prodávajícího. </w:t>
      </w:r>
    </w:p>
    <w:p w14:paraId="4B79E852" w14:textId="0E1EEBC5" w:rsidR="00B80C34" w:rsidRPr="00DE10C2" w:rsidRDefault="00B80C34" w:rsidP="000B3A6F">
      <w:pPr>
        <w:pStyle w:val="Odstavecseseznamem"/>
        <w:numPr>
          <w:ilvl w:val="0"/>
          <w:numId w:val="14"/>
        </w:numPr>
        <w:jc w:val="both"/>
        <w:rPr>
          <w:rFonts w:cstheme="minorHAnsi"/>
        </w:rPr>
      </w:pPr>
      <w:r w:rsidRPr="00DE10C2">
        <w:rPr>
          <w:rFonts w:cstheme="minorHAnsi"/>
        </w:rPr>
        <w:t xml:space="preserve">Vlastnické právo a nebezpečí škody na věci přechází na Kupujícího okamžikem převzetí </w:t>
      </w:r>
      <w:r w:rsidR="004D5155" w:rsidRPr="00DE10C2">
        <w:rPr>
          <w:rFonts w:cstheme="minorHAnsi"/>
        </w:rPr>
        <w:t>Z</w:t>
      </w:r>
      <w:r w:rsidR="000B3A6F" w:rsidRPr="00DE10C2">
        <w:rPr>
          <w:rFonts w:cstheme="minorHAnsi"/>
        </w:rPr>
        <w:t>boží</w:t>
      </w:r>
      <w:r w:rsidRPr="00DE10C2">
        <w:rPr>
          <w:rFonts w:cstheme="minorHAnsi"/>
        </w:rPr>
        <w:t xml:space="preserve">. </w:t>
      </w:r>
    </w:p>
    <w:p w14:paraId="1ED27752" w14:textId="1D09C804" w:rsidR="00C7477C" w:rsidRPr="00DE10C2" w:rsidRDefault="00B531E5" w:rsidP="00C7477C">
      <w:pPr>
        <w:pStyle w:val="Bezmezer"/>
        <w:numPr>
          <w:ilvl w:val="0"/>
          <w:numId w:val="14"/>
        </w:numPr>
        <w:jc w:val="both"/>
        <w:rPr>
          <w:rFonts w:cstheme="minorHAnsi"/>
        </w:rPr>
      </w:pPr>
      <w:r w:rsidRPr="00DE10C2">
        <w:rPr>
          <w:rFonts w:cstheme="minorHAnsi"/>
        </w:rPr>
        <w:t xml:space="preserve">Předání </w:t>
      </w:r>
      <w:r w:rsidR="006547FC" w:rsidRPr="00DE10C2">
        <w:rPr>
          <w:rFonts w:cstheme="minorHAnsi"/>
        </w:rPr>
        <w:t xml:space="preserve">a převzetí </w:t>
      </w:r>
      <w:r w:rsidR="004D5155" w:rsidRPr="00DE10C2">
        <w:rPr>
          <w:rFonts w:cstheme="minorHAnsi"/>
        </w:rPr>
        <w:t>Z</w:t>
      </w:r>
      <w:r w:rsidR="000B3A6F" w:rsidRPr="00DE10C2">
        <w:rPr>
          <w:rFonts w:cstheme="minorHAnsi"/>
        </w:rPr>
        <w:t>boží</w:t>
      </w:r>
      <w:r w:rsidRPr="00DE10C2">
        <w:rPr>
          <w:rFonts w:cstheme="minorHAnsi"/>
        </w:rPr>
        <w:t xml:space="preserve"> na základě jednotlivé Objednávky Prodávajícím Kupujícímu bude provedeno prostřednictvím dodacího listu, který bude potvrzen odpovědnými zástupci obou smluvních stran.</w:t>
      </w:r>
      <w:r w:rsidR="006C263B" w:rsidRPr="00DE10C2">
        <w:rPr>
          <w:rFonts w:eastAsia="Times New Roman" w:cstheme="minorHAnsi"/>
          <w:iCs/>
          <w:lang w:eastAsia="cs-CZ"/>
        </w:rPr>
        <w:t xml:space="preserve"> </w:t>
      </w:r>
    </w:p>
    <w:p w14:paraId="0B383CFD" w14:textId="77777777" w:rsidR="00C7477C" w:rsidRPr="00DE10C2" w:rsidRDefault="00C7477C" w:rsidP="00C7477C">
      <w:pPr>
        <w:pStyle w:val="Bezmezer"/>
        <w:ind w:left="360"/>
        <w:jc w:val="both"/>
        <w:rPr>
          <w:rFonts w:cstheme="minorHAnsi"/>
        </w:rPr>
      </w:pPr>
    </w:p>
    <w:p w14:paraId="0788723B" w14:textId="74ABCECB" w:rsidR="00C7477C" w:rsidRPr="00DE10C2" w:rsidRDefault="00C7477C" w:rsidP="00C7477C">
      <w:pPr>
        <w:pStyle w:val="Bezmezer"/>
        <w:numPr>
          <w:ilvl w:val="0"/>
          <w:numId w:val="14"/>
        </w:numPr>
        <w:jc w:val="both"/>
        <w:rPr>
          <w:rFonts w:cstheme="minorHAnsi"/>
        </w:rPr>
      </w:pPr>
      <w:r w:rsidRPr="00DE10C2">
        <w:rPr>
          <w:rFonts w:cstheme="minorHAnsi"/>
        </w:rPr>
        <w:t xml:space="preserve">Kupující je oprávněn odmítnout převzetí dodávky </w:t>
      </w:r>
      <w:r w:rsidR="004D5155" w:rsidRPr="00DE10C2">
        <w:rPr>
          <w:rFonts w:cstheme="minorHAnsi"/>
        </w:rPr>
        <w:t>Z</w:t>
      </w:r>
      <w:r w:rsidR="000B3A6F" w:rsidRPr="00DE10C2">
        <w:rPr>
          <w:rFonts w:cstheme="minorHAnsi"/>
        </w:rPr>
        <w:t>boží</w:t>
      </w:r>
      <w:r w:rsidRPr="00DE10C2">
        <w:rPr>
          <w:rFonts w:cstheme="minorHAnsi"/>
        </w:rPr>
        <w:t xml:space="preserve"> v následujících případech:</w:t>
      </w:r>
    </w:p>
    <w:p w14:paraId="1892FD61" w14:textId="77777777" w:rsidR="00C7477C" w:rsidRPr="00DE10C2" w:rsidRDefault="00C7477C" w:rsidP="00C7477C">
      <w:pPr>
        <w:pStyle w:val="Bezmezer"/>
        <w:numPr>
          <w:ilvl w:val="0"/>
          <w:numId w:val="18"/>
        </w:numPr>
        <w:jc w:val="both"/>
        <w:rPr>
          <w:rFonts w:cstheme="minorHAnsi"/>
        </w:rPr>
      </w:pPr>
      <w:r w:rsidRPr="00DE10C2">
        <w:rPr>
          <w:rFonts w:cstheme="minorHAnsi"/>
        </w:rPr>
        <w:t>Prodávající nepředá Kupujícímu v místě plnění dodací list k podpisu;</w:t>
      </w:r>
    </w:p>
    <w:p w14:paraId="5A0F31B4" w14:textId="741AE368" w:rsidR="00C7477C" w:rsidRPr="00DE10C2" w:rsidRDefault="00C7477C" w:rsidP="00C7477C">
      <w:pPr>
        <w:pStyle w:val="Bezmezer"/>
        <w:numPr>
          <w:ilvl w:val="0"/>
          <w:numId w:val="18"/>
        </w:numPr>
        <w:jc w:val="both"/>
        <w:rPr>
          <w:rFonts w:cstheme="minorHAnsi"/>
        </w:rPr>
      </w:pPr>
      <w:r w:rsidRPr="00DE10C2">
        <w:rPr>
          <w:rFonts w:cstheme="minorHAnsi"/>
        </w:rPr>
        <w:t xml:space="preserve">dodací list nebo jeho přílohy neobsahují množství </w:t>
      </w:r>
      <w:r w:rsidR="004D5155" w:rsidRPr="00DE10C2">
        <w:rPr>
          <w:rFonts w:cstheme="minorHAnsi"/>
        </w:rPr>
        <w:t>Z</w:t>
      </w:r>
      <w:r w:rsidR="000B3A6F" w:rsidRPr="00DE10C2">
        <w:rPr>
          <w:rFonts w:cstheme="minorHAnsi"/>
        </w:rPr>
        <w:t>boží</w:t>
      </w:r>
      <w:r w:rsidR="004D5155" w:rsidRPr="00DE10C2">
        <w:rPr>
          <w:rFonts w:cstheme="minorHAnsi"/>
        </w:rPr>
        <w:t xml:space="preserve"> mat</w:t>
      </w:r>
      <w:r w:rsidR="000B3A6F" w:rsidRPr="00DE10C2">
        <w:rPr>
          <w:rFonts w:cstheme="minorHAnsi"/>
        </w:rPr>
        <w:t>e</w:t>
      </w:r>
      <w:r w:rsidR="004D5155" w:rsidRPr="00DE10C2">
        <w:rPr>
          <w:rFonts w:cstheme="minorHAnsi"/>
        </w:rPr>
        <w:t>riálu</w:t>
      </w:r>
      <w:r w:rsidRPr="00DE10C2">
        <w:rPr>
          <w:rFonts w:cstheme="minorHAnsi"/>
        </w:rPr>
        <w:t xml:space="preserve"> s uvedením jednotlivých druhů </w:t>
      </w:r>
      <w:r w:rsidR="004D5155" w:rsidRPr="00DE10C2">
        <w:rPr>
          <w:rFonts w:cstheme="minorHAnsi"/>
        </w:rPr>
        <w:t>Z</w:t>
      </w:r>
      <w:r w:rsidR="000B3A6F" w:rsidRPr="00DE10C2">
        <w:rPr>
          <w:rFonts w:cstheme="minorHAnsi"/>
        </w:rPr>
        <w:t xml:space="preserve">boží </w:t>
      </w:r>
      <w:r w:rsidRPr="00DE10C2">
        <w:rPr>
          <w:rFonts w:cstheme="minorHAnsi"/>
        </w:rPr>
        <w:t xml:space="preserve">a cenu za jeden kus </w:t>
      </w:r>
      <w:r w:rsidR="004D5155" w:rsidRPr="00DE10C2">
        <w:rPr>
          <w:rFonts w:cstheme="minorHAnsi"/>
        </w:rPr>
        <w:t>Z</w:t>
      </w:r>
      <w:r w:rsidR="000B3A6F" w:rsidRPr="00DE10C2">
        <w:rPr>
          <w:rFonts w:cstheme="minorHAnsi"/>
        </w:rPr>
        <w:t>boží</w:t>
      </w:r>
      <w:r w:rsidRPr="00DE10C2">
        <w:rPr>
          <w:rFonts w:cstheme="minorHAnsi"/>
        </w:rPr>
        <w:t>, včetně DPH;</w:t>
      </w:r>
    </w:p>
    <w:p w14:paraId="13F29A77" w14:textId="68788F35" w:rsidR="00C7477C" w:rsidRPr="00DE10C2" w:rsidRDefault="00C7477C" w:rsidP="00C7477C">
      <w:pPr>
        <w:pStyle w:val="Bezmezer"/>
        <w:numPr>
          <w:ilvl w:val="0"/>
          <w:numId w:val="18"/>
        </w:numPr>
        <w:jc w:val="both"/>
        <w:rPr>
          <w:rFonts w:cstheme="minorHAnsi"/>
        </w:rPr>
      </w:pPr>
      <w:r w:rsidRPr="00DE10C2">
        <w:rPr>
          <w:rFonts w:cstheme="minorHAnsi"/>
        </w:rPr>
        <w:t xml:space="preserve">množství </w:t>
      </w:r>
      <w:r w:rsidR="004D5155" w:rsidRPr="00DE10C2">
        <w:rPr>
          <w:rFonts w:cstheme="minorHAnsi"/>
        </w:rPr>
        <w:t>Z</w:t>
      </w:r>
      <w:r w:rsidR="000B3A6F" w:rsidRPr="00DE10C2">
        <w:rPr>
          <w:rFonts w:cstheme="minorHAnsi"/>
        </w:rPr>
        <w:t>boží</w:t>
      </w:r>
      <w:r w:rsidRPr="00DE10C2">
        <w:rPr>
          <w:rFonts w:cstheme="minorHAnsi"/>
        </w:rPr>
        <w:t xml:space="preserve"> nebo přepravních obalů v dodacím listu nebo jeho přílohách neodpovídá skutečnosti;</w:t>
      </w:r>
    </w:p>
    <w:p w14:paraId="1DC55524" w14:textId="55EDCF04" w:rsidR="00C7477C" w:rsidRPr="00DE10C2" w:rsidRDefault="00C7477C" w:rsidP="00C7477C">
      <w:pPr>
        <w:pStyle w:val="Bezmezer"/>
        <w:numPr>
          <w:ilvl w:val="0"/>
          <w:numId w:val="18"/>
        </w:numPr>
        <w:jc w:val="both"/>
        <w:rPr>
          <w:rFonts w:cstheme="minorHAnsi"/>
        </w:rPr>
      </w:pPr>
      <w:r w:rsidRPr="00DE10C2">
        <w:rPr>
          <w:rFonts w:cstheme="minorHAnsi"/>
        </w:rPr>
        <w:t>dodan</w:t>
      </w:r>
      <w:r w:rsidR="000B3A6F" w:rsidRPr="00DE10C2">
        <w:rPr>
          <w:rFonts w:cstheme="minorHAnsi"/>
        </w:rPr>
        <w:t>é</w:t>
      </w:r>
      <w:r w:rsidR="004D5155" w:rsidRPr="00DE10C2">
        <w:rPr>
          <w:rFonts w:cstheme="minorHAnsi"/>
        </w:rPr>
        <w:t xml:space="preserve"> Z</w:t>
      </w:r>
      <w:r w:rsidR="000B3A6F" w:rsidRPr="00DE10C2">
        <w:rPr>
          <w:rFonts w:cstheme="minorHAnsi"/>
        </w:rPr>
        <w:t>boží</w:t>
      </w:r>
      <w:r w:rsidRPr="00DE10C2">
        <w:rPr>
          <w:rFonts w:cstheme="minorHAnsi"/>
        </w:rPr>
        <w:t xml:space="preserve"> nesplňuj</w:t>
      </w:r>
      <w:r w:rsidR="004D5155" w:rsidRPr="00DE10C2">
        <w:rPr>
          <w:rFonts w:cstheme="minorHAnsi"/>
        </w:rPr>
        <w:t>e</w:t>
      </w:r>
      <w:r w:rsidRPr="00DE10C2">
        <w:rPr>
          <w:rFonts w:cstheme="minorHAnsi"/>
        </w:rPr>
        <w:t xml:space="preserve"> podmínky uvedené v této Smlouvě. </w:t>
      </w:r>
    </w:p>
    <w:p w14:paraId="36601474" w14:textId="77777777" w:rsidR="00C7477C" w:rsidRPr="00DE10C2" w:rsidRDefault="00C7477C" w:rsidP="00C7477C">
      <w:pPr>
        <w:pStyle w:val="Bezmezer"/>
        <w:ind w:left="720"/>
        <w:jc w:val="both"/>
        <w:rPr>
          <w:rFonts w:cstheme="minorHAnsi"/>
        </w:rPr>
      </w:pPr>
    </w:p>
    <w:p w14:paraId="1EFD7FD5" w14:textId="36D51367" w:rsidR="006C263B" w:rsidRPr="00DE10C2" w:rsidRDefault="006C263B" w:rsidP="006C263B">
      <w:pPr>
        <w:numPr>
          <w:ilvl w:val="0"/>
          <w:numId w:val="14"/>
        </w:numPr>
        <w:tabs>
          <w:tab w:val="left" w:pos="360"/>
        </w:tabs>
        <w:suppressAutoHyphens/>
        <w:spacing w:after="120" w:line="276" w:lineRule="auto"/>
        <w:ind w:left="357"/>
        <w:jc w:val="both"/>
        <w:rPr>
          <w:rFonts w:cstheme="minorHAnsi"/>
        </w:rPr>
      </w:pPr>
      <w:r w:rsidRPr="00DE10C2">
        <w:rPr>
          <w:rFonts w:cstheme="minorHAnsi"/>
        </w:rPr>
        <w:t xml:space="preserve">Smluvní strany sjednávají, že </w:t>
      </w:r>
      <w:r w:rsidR="0060716C" w:rsidRPr="00DE10C2">
        <w:rPr>
          <w:rFonts w:cstheme="minorHAnsi"/>
        </w:rPr>
        <w:t>K</w:t>
      </w:r>
      <w:r w:rsidRPr="00DE10C2">
        <w:rPr>
          <w:rFonts w:cstheme="minorHAnsi"/>
        </w:rPr>
        <w:t>upující je oprávněn uplatňo</w:t>
      </w:r>
      <w:r w:rsidR="00865547" w:rsidRPr="00DE10C2">
        <w:rPr>
          <w:rFonts w:cstheme="minorHAnsi"/>
        </w:rPr>
        <w:t>vat reklamace zjevných vad do 30</w:t>
      </w:r>
      <w:r w:rsidRPr="00DE10C2">
        <w:rPr>
          <w:rFonts w:cstheme="minorHAnsi"/>
        </w:rPr>
        <w:t xml:space="preserve"> dnů po převzetí </w:t>
      </w:r>
      <w:r w:rsidR="004D5155" w:rsidRPr="00DE10C2">
        <w:rPr>
          <w:rFonts w:cstheme="minorHAnsi"/>
        </w:rPr>
        <w:t>Z</w:t>
      </w:r>
      <w:r w:rsidR="000B3A6F" w:rsidRPr="00DE10C2">
        <w:rPr>
          <w:rFonts w:cstheme="minorHAnsi"/>
        </w:rPr>
        <w:t>boží</w:t>
      </w:r>
      <w:r w:rsidRPr="00DE10C2">
        <w:rPr>
          <w:rFonts w:cstheme="minorHAnsi"/>
        </w:rPr>
        <w:t xml:space="preserve">. </w:t>
      </w:r>
    </w:p>
    <w:p w14:paraId="7E1DD21C" w14:textId="77777777" w:rsidR="006C263B" w:rsidRPr="00DE10C2" w:rsidRDefault="006C263B" w:rsidP="006C263B">
      <w:pPr>
        <w:numPr>
          <w:ilvl w:val="0"/>
          <w:numId w:val="14"/>
        </w:numPr>
        <w:tabs>
          <w:tab w:val="left" w:pos="360"/>
        </w:tabs>
        <w:suppressAutoHyphens/>
        <w:spacing w:after="120" w:line="276" w:lineRule="auto"/>
        <w:ind w:left="357"/>
        <w:jc w:val="both"/>
        <w:rPr>
          <w:rFonts w:cstheme="minorHAnsi"/>
        </w:rPr>
      </w:pPr>
      <w:r w:rsidRPr="00DE10C2">
        <w:rPr>
          <w:rFonts w:cstheme="minorHAnsi"/>
        </w:rPr>
        <w:t xml:space="preserve">Reklamace může </w:t>
      </w:r>
      <w:r w:rsidR="0060716C" w:rsidRPr="00DE10C2">
        <w:rPr>
          <w:rFonts w:cstheme="minorHAnsi"/>
        </w:rPr>
        <w:t>K</w:t>
      </w:r>
      <w:r w:rsidRPr="00DE10C2">
        <w:rPr>
          <w:rFonts w:cstheme="minorHAnsi"/>
        </w:rPr>
        <w:t xml:space="preserve">upující uplatňovat emailem nebo prostřednictvím služby pro vyřizování reklamací na webových stránkách </w:t>
      </w:r>
      <w:r w:rsidR="0060716C" w:rsidRPr="00DE10C2">
        <w:rPr>
          <w:rFonts w:cstheme="minorHAnsi"/>
        </w:rPr>
        <w:t>P</w:t>
      </w:r>
      <w:r w:rsidRPr="00DE10C2">
        <w:rPr>
          <w:rFonts w:cstheme="minorHAnsi"/>
        </w:rPr>
        <w:t xml:space="preserve">rodávajícího, případně předáním reklamovaného zboží s dokumentací přepravci </w:t>
      </w:r>
      <w:r w:rsidR="0060716C" w:rsidRPr="00DE10C2">
        <w:rPr>
          <w:rFonts w:cstheme="minorHAnsi"/>
        </w:rPr>
        <w:t>Prodávajícího</w:t>
      </w:r>
      <w:r w:rsidRPr="00DE10C2">
        <w:rPr>
          <w:rFonts w:cstheme="minorHAnsi"/>
        </w:rPr>
        <w:t xml:space="preserve"> oproti podpisu. Prodávající se zavazuje reklamaci vyřešit nejpozději do 14 dnů od jejího podání.</w:t>
      </w:r>
    </w:p>
    <w:p w14:paraId="73AC0128" w14:textId="77777777" w:rsidR="00ED433D" w:rsidRPr="00D12A3C" w:rsidRDefault="00ED433D" w:rsidP="00ED433D">
      <w:pPr>
        <w:numPr>
          <w:ilvl w:val="0"/>
          <w:numId w:val="14"/>
        </w:numPr>
        <w:tabs>
          <w:tab w:val="left" w:pos="360"/>
        </w:tabs>
        <w:suppressAutoHyphens/>
        <w:spacing w:after="120" w:line="276" w:lineRule="auto"/>
        <w:jc w:val="both"/>
        <w:rPr>
          <w:rFonts w:cstheme="minorHAnsi"/>
        </w:rPr>
      </w:pPr>
      <w:r w:rsidRPr="00D12A3C">
        <w:rPr>
          <w:rFonts w:cstheme="minorHAnsi"/>
        </w:rPr>
        <w:t xml:space="preserve">Prodávající k balení zboží využívá převážně recyklovaný obalový materiál a opětovně použitelný obal. Všechny obalové materiály musí být snadno ručně oddělitelné na recyklovatelné části sestávající z jednoho materiálu (např. lepenka, papír, plast). Obal musí být dostatečně pevný, aby umožnil zákazníkovi uskladnit zboží a za přiměřených podmínek udržovat přiměřenou ochranu po dobu skladování. </w:t>
      </w:r>
    </w:p>
    <w:p w14:paraId="1F874704" w14:textId="77777777" w:rsidR="00ED433D" w:rsidRPr="00DE10C2" w:rsidRDefault="00ED433D" w:rsidP="00ED433D">
      <w:pPr>
        <w:suppressAutoHyphens/>
        <w:spacing w:after="120" w:line="276" w:lineRule="auto"/>
        <w:jc w:val="both"/>
        <w:rPr>
          <w:rFonts w:cstheme="minorHAnsi"/>
        </w:rPr>
      </w:pPr>
    </w:p>
    <w:p w14:paraId="5912842A" w14:textId="77777777" w:rsidR="00AC718A" w:rsidRPr="00DE10C2" w:rsidRDefault="00AC718A" w:rsidP="00B531E5">
      <w:pPr>
        <w:spacing w:after="0" w:line="240" w:lineRule="auto"/>
        <w:jc w:val="center"/>
        <w:rPr>
          <w:rFonts w:eastAsia="Calibri" w:cstheme="minorHAnsi"/>
          <w:b/>
        </w:rPr>
      </w:pPr>
    </w:p>
    <w:p w14:paraId="3665332C" w14:textId="77777777" w:rsidR="00AC718A" w:rsidRPr="00DE10C2" w:rsidRDefault="00AC718A" w:rsidP="00F37B66">
      <w:pPr>
        <w:spacing w:after="0" w:line="240" w:lineRule="auto"/>
        <w:jc w:val="center"/>
        <w:rPr>
          <w:rFonts w:eastAsia="Calibri" w:cstheme="minorHAnsi"/>
          <w:b/>
        </w:rPr>
      </w:pPr>
    </w:p>
    <w:p w14:paraId="6368F8BF" w14:textId="77777777" w:rsidR="00F37B66" w:rsidRPr="00DE10C2" w:rsidRDefault="0078730A" w:rsidP="00F37B66">
      <w:pPr>
        <w:keepNext/>
        <w:spacing w:after="120" w:line="240" w:lineRule="auto"/>
        <w:jc w:val="center"/>
        <w:outlineLvl w:val="0"/>
        <w:rPr>
          <w:rFonts w:eastAsia="Times New Roman" w:cstheme="minorHAnsi"/>
          <w:b/>
          <w:lang w:val="x-none" w:eastAsia="x-none"/>
        </w:rPr>
      </w:pPr>
      <w:bookmarkStart w:id="4" w:name="_Toc327953145"/>
      <w:bookmarkStart w:id="5" w:name="_Toc332119069"/>
      <w:r w:rsidRPr="00DE10C2">
        <w:rPr>
          <w:rFonts w:eastAsia="Times New Roman" w:cstheme="minorHAnsi"/>
          <w:b/>
          <w:lang w:eastAsia="x-none"/>
        </w:rPr>
        <w:t xml:space="preserve">VI. </w:t>
      </w:r>
      <w:r w:rsidR="00F37B66" w:rsidRPr="00DE10C2">
        <w:rPr>
          <w:rFonts w:eastAsia="Times New Roman" w:cstheme="minorHAnsi"/>
          <w:b/>
          <w:lang w:val="x-none" w:eastAsia="x-none"/>
        </w:rPr>
        <w:t>Práva a povinnosti smluvních stran</w:t>
      </w:r>
      <w:bookmarkEnd w:id="4"/>
      <w:bookmarkEnd w:id="5"/>
    </w:p>
    <w:p w14:paraId="4D1BA874" w14:textId="77777777" w:rsidR="0078730A" w:rsidRPr="00DE10C2" w:rsidRDefault="0078730A" w:rsidP="0078730A">
      <w:pPr>
        <w:numPr>
          <w:ilvl w:val="0"/>
          <w:numId w:val="19"/>
        </w:numPr>
        <w:suppressAutoHyphens/>
        <w:spacing w:after="120" w:line="288" w:lineRule="auto"/>
        <w:jc w:val="both"/>
        <w:rPr>
          <w:rFonts w:cstheme="minorHAnsi"/>
        </w:rPr>
      </w:pPr>
      <w:r w:rsidRPr="00DE10C2">
        <w:rPr>
          <w:rFonts w:cstheme="minorHAnsi"/>
        </w:rPr>
        <w:t>Prodávající je při plnění povinností vyplývajících z této Smlouvy povinen postupovat samostatně, odborně a s vynaložením veškeré potřebné péče k dosažení účelu této Smlouvy. Prodávající je povinen řídit se při plnění této Smlouvy příslušnými předpisy a je rovněž vázán odůvodněnými pokyny Kupujícího, které mu budou zadávány v průběhu plnění této Smlouvy. Prodávající je povinen upozornit Kupujícího na nevhodnou povahu těchto pokynů.</w:t>
      </w:r>
    </w:p>
    <w:p w14:paraId="391A47A7" w14:textId="553D8D3E" w:rsidR="0078730A" w:rsidRPr="00DE10C2" w:rsidRDefault="0078730A" w:rsidP="0078730A">
      <w:pPr>
        <w:numPr>
          <w:ilvl w:val="0"/>
          <w:numId w:val="19"/>
        </w:numPr>
        <w:suppressAutoHyphens/>
        <w:spacing w:after="120" w:line="288" w:lineRule="auto"/>
        <w:jc w:val="both"/>
        <w:rPr>
          <w:rFonts w:cstheme="minorHAnsi"/>
        </w:rPr>
      </w:pPr>
      <w:r w:rsidRPr="00DE10C2">
        <w:rPr>
          <w:rFonts w:cstheme="minorHAnsi"/>
        </w:rPr>
        <w:t xml:space="preserve">Součástí závazku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w:t>
      </w:r>
      <w:r w:rsidR="000B3A6F" w:rsidRPr="00DE10C2">
        <w:rPr>
          <w:rFonts w:cstheme="minorHAnsi"/>
        </w:rPr>
        <w:t xml:space="preserve">Prodávající je povinen dodržovat při plnění této Smlouvy všechny obecně závazné právní předpisy. V případě, že dodávané Zboží je zdravotnickým prostředkem, je </w:t>
      </w:r>
      <w:r w:rsidRPr="00DE10C2">
        <w:rPr>
          <w:rFonts w:cstheme="minorHAnsi"/>
        </w:rPr>
        <w:t xml:space="preserve">Prodávající povinen doložit, že předmět plnění, dodávaný dle této Smlouvy, splňuje požadavky na jeho použití Kupujícím k danému účelu dle zákona č. </w:t>
      </w:r>
      <w:r w:rsidR="00144785" w:rsidRPr="00DE10C2">
        <w:rPr>
          <w:rFonts w:cstheme="minorHAnsi"/>
        </w:rPr>
        <w:t>375</w:t>
      </w:r>
      <w:r w:rsidR="00FF5FCF" w:rsidRPr="00DE10C2">
        <w:rPr>
          <w:rFonts w:cstheme="minorHAnsi"/>
        </w:rPr>
        <w:t>/202</w:t>
      </w:r>
      <w:r w:rsidR="00144785" w:rsidRPr="00DE10C2">
        <w:rPr>
          <w:rFonts w:cstheme="minorHAnsi"/>
        </w:rPr>
        <w:t>2</w:t>
      </w:r>
      <w:r w:rsidR="004D5155" w:rsidRPr="00DE10C2">
        <w:rPr>
          <w:rFonts w:cstheme="minorHAnsi"/>
        </w:rPr>
        <w:t xml:space="preserve"> S</w:t>
      </w:r>
      <w:r w:rsidRPr="00DE10C2">
        <w:rPr>
          <w:rFonts w:cstheme="minorHAnsi"/>
        </w:rPr>
        <w:t xml:space="preserve">b., o </w:t>
      </w:r>
      <w:r w:rsidR="004D5155" w:rsidRPr="00DE10C2">
        <w:rPr>
          <w:rFonts w:cstheme="minorHAnsi"/>
        </w:rPr>
        <w:t>zdravotnických prostředcích</w:t>
      </w:r>
      <w:r w:rsidRPr="00DE10C2">
        <w:rPr>
          <w:rFonts w:cstheme="minorHAnsi"/>
        </w:rPr>
        <w:t xml:space="preserve"> </w:t>
      </w:r>
      <w:r w:rsidR="00144785" w:rsidRPr="00DE10C2">
        <w:rPr>
          <w:rFonts w:cstheme="minorHAnsi"/>
        </w:rPr>
        <w:lastRenderedPageBreak/>
        <w:t>a diagnostických zdravotnických prostředcích in vitro</w:t>
      </w:r>
      <w:r w:rsidRPr="00DE10C2">
        <w:rPr>
          <w:rFonts w:cstheme="minorHAnsi"/>
        </w:rPr>
        <w:t xml:space="preserve">, popř. dalších příslušných právních předpisů upravujících problematiku </w:t>
      </w:r>
      <w:r w:rsidR="003875AD" w:rsidRPr="00DE10C2">
        <w:rPr>
          <w:rFonts w:cstheme="minorHAnsi"/>
        </w:rPr>
        <w:t>zdravotnických prostředků</w:t>
      </w:r>
      <w:r w:rsidRPr="00DE10C2">
        <w:rPr>
          <w:rFonts w:cstheme="minorHAnsi"/>
        </w:rPr>
        <w:t>.</w:t>
      </w:r>
    </w:p>
    <w:p w14:paraId="403B9F85" w14:textId="0FC1ACCF" w:rsidR="0078730A" w:rsidRPr="00DE10C2" w:rsidRDefault="0078730A" w:rsidP="0078730A">
      <w:pPr>
        <w:numPr>
          <w:ilvl w:val="0"/>
          <w:numId w:val="19"/>
        </w:numPr>
        <w:suppressAutoHyphens/>
        <w:spacing w:after="120" w:line="288" w:lineRule="auto"/>
        <w:jc w:val="both"/>
        <w:rPr>
          <w:rFonts w:cstheme="minorHAnsi"/>
        </w:rPr>
      </w:pPr>
      <w:r w:rsidRPr="00DE10C2">
        <w:rPr>
          <w:rFonts w:cstheme="minorHAnsi"/>
        </w:rPr>
        <w:t>Dodávající poskytuje Kupujícímu záruku na jakost dodávan</w:t>
      </w:r>
      <w:r w:rsidR="003875AD" w:rsidRPr="00DE10C2">
        <w:rPr>
          <w:rFonts w:cstheme="minorHAnsi"/>
        </w:rPr>
        <w:t>ého Z</w:t>
      </w:r>
      <w:r w:rsidR="000B3A6F" w:rsidRPr="00DE10C2">
        <w:rPr>
          <w:rFonts w:cstheme="minorHAnsi"/>
        </w:rPr>
        <w:t xml:space="preserve">boží v délce 24 měsíců. </w:t>
      </w:r>
    </w:p>
    <w:p w14:paraId="4A638097" w14:textId="77777777" w:rsidR="0078730A" w:rsidRPr="00DE10C2" w:rsidRDefault="0078730A" w:rsidP="0078730A">
      <w:pPr>
        <w:pStyle w:val="Odstavecseseznamem"/>
        <w:numPr>
          <w:ilvl w:val="0"/>
          <w:numId w:val="19"/>
        </w:numPr>
        <w:tabs>
          <w:tab w:val="left" w:pos="360"/>
        </w:tabs>
        <w:suppressAutoHyphens/>
        <w:spacing w:after="120" w:line="288" w:lineRule="auto"/>
        <w:contextualSpacing w:val="0"/>
        <w:jc w:val="both"/>
        <w:rPr>
          <w:rFonts w:cstheme="minorHAnsi"/>
        </w:rPr>
      </w:pPr>
      <w:r w:rsidRPr="00DE10C2">
        <w:rPr>
          <w:rFonts w:cstheme="minorHAnsi"/>
        </w:rPr>
        <w:t>Dodá-li Prodávající nevhodný předmět plnění, resp. plnění nesplňující stanovené požadavky Kupujícího, je Prodávající povinen neprodleně po upozornění na tuto skutečnost na vlastní náklady převzít od Kupujícího, za podmínek platných pro dodání předmětu plnění dle této Smlouvy, veškerou takto nevhodnou dodávku a nahradit ji dodávkou splňující požadavky této Smlouvy.</w:t>
      </w:r>
    </w:p>
    <w:p w14:paraId="66490170" w14:textId="15FD8615" w:rsidR="00925012" w:rsidRPr="00DE10C2" w:rsidRDefault="0078730A" w:rsidP="00925012">
      <w:pPr>
        <w:pStyle w:val="Odstavecseseznamem"/>
        <w:numPr>
          <w:ilvl w:val="0"/>
          <w:numId w:val="19"/>
        </w:numPr>
        <w:tabs>
          <w:tab w:val="left" w:pos="360"/>
        </w:tabs>
        <w:suppressAutoHyphens/>
        <w:spacing w:after="120" w:line="288" w:lineRule="auto"/>
        <w:contextualSpacing w:val="0"/>
        <w:jc w:val="both"/>
        <w:rPr>
          <w:rFonts w:cstheme="minorHAnsi"/>
        </w:rPr>
      </w:pPr>
      <w:r w:rsidRPr="00DE10C2">
        <w:rPr>
          <w:rFonts w:cstheme="minorHAnsi"/>
        </w:rPr>
        <w:t>Kupující je povinen převzít řádně dodan</w:t>
      </w:r>
      <w:r w:rsidR="009219E8" w:rsidRPr="00DE10C2">
        <w:rPr>
          <w:rFonts w:cstheme="minorHAnsi"/>
        </w:rPr>
        <w:t>é</w:t>
      </w:r>
      <w:r w:rsidR="003875AD" w:rsidRPr="00DE10C2">
        <w:rPr>
          <w:rFonts w:cstheme="minorHAnsi"/>
        </w:rPr>
        <w:t xml:space="preserve"> Z</w:t>
      </w:r>
      <w:r w:rsidR="009219E8" w:rsidRPr="00DE10C2">
        <w:rPr>
          <w:rFonts w:cstheme="minorHAnsi"/>
        </w:rPr>
        <w:t>boží</w:t>
      </w:r>
      <w:r w:rsidRPr="00DE10C2">
        <w:rPr>
          <w:rFonts w:cstheme="minorHAnsi"/>
        </w:rPr>
        <w:t xml:space="preserve"> a zaplatit za ně sjednanou cenu.</w:t>
      </w:r>
    </w:p>
    <w:p w14:paraId="19C904B3" w14:textId="77777777" w:rsidR="0078730A" w:rsidRPr="00DE10C2" w:rsidRDefault="0078730A" w:rsidP="00925012">
      <w:pPr>
        <w:pStyle w:val="Odstavecseseznamem"/>
        <w:numPr>
          <w:ilvl w:val="0"/>
          <w:numId w:val="19"/>
        </w:numPr>
        <w:tabs>
          <w:tab w:val="left" w:pos="360"/>
        </w:tabs>
        <w:suppressAutoHyphens/>
        <w:spacing w:after="120" w:line="288" w:lineRule="auto"/>
        <w:contextualSpacing w:val="0"/>
        <w:jc w:val="both"/>
        <w:rPr>
          <w:rFonts w:cstheme="minorHAnsi"/>
        </w:rPr>
      </w:pPr>
      <w:r w:rsidRPr="00DE10C2">
        <w:rPr>
          <w:rFonts w:cstheme="minorHAnsi"/>
        </w:rPr>
        <w:t>Kupující je povinen poskytnout Prodávajícímu součinnost nezbytnou pro naplnění účelu této Smlouvy.</w:t>
      </w:r>
    </w:p>
    <w:p w14:paraId="48A17E66" w14:textId="77777777" w:rsidR="00E61C42" w:rsidRPr="00DE10C2" w:rsidRDefault="00E61C42" w:rsidP="00F37B66">
      <w:pPr>
        <w:spacing w:after="0" w:line="240" w:lineRule="auto"/>
        <w:jc w:val="center"/>
        <w:rPr>
          <w:rFonts w:eastAsia="Calibri" w:cstheme="minorHAnsi"/>
          <w:b/>
        </w:rPr>
      </w:pPr>
    </w:p>
    <w:p w14:paraId="7AFF6353" w14:textId="77777777" w:rsidR="00F37B66" w:rsidRPr="00DE10C2" w:rsidRDefault="00F37B66" w:rsidP="00F37B66">
      <w:pPr>
        <w:spacing w:after="0" w:line="240" w:lineRule="auto"/>
        <w:jc w:val="center"/>
        <w:rPr>
          <w:rFonts w:eastAsia="Calibri" w:cstheme="minorHAnsi"/>
          <w:b/>
        </w:rPr>
      </w:pPr>
      <w:r w:rsidRPr="00DE10C2">
        <w:rPr>
          <w:rFonts w:eastAsia="Calibri" w:cstheme="minorHAnsi"/>
          <w:b/>
        </w:rPr>
        <w:t>V</w:t>
      </w:r>
      <w:r w:rsidR="00B6264D" w:rsidRPr="00DE10C2">
        <w:rPr>
          <w:rFonts w:eastAsia="Calibri" w:cstheme="minorHAnsi"/>
          <w:b/>
        </w:rPr>
        <w:t>II</w:t>
      </w:r>
      <w:r w:rsidRPr="00DE10C2">
        <w:rPr>
          <w:rFonts w:eastAsia="Calibri" w:cstheme="minorHAnsi"/>
          <w:b/>
        </w:rPr>
        <w:t>.</w:t>
      </w:r>
      <w:r w:rsidR="00B6264D" w:rsidRPr="00DE10C2">
        <w:rPr>
          <w:rFonts w:eastAsia="Calibri" w:cstheme="minorHAnsi"/>
          <w:b/>
        </w:rPr>
        <w:t xml:space="preserve"> Sankce</w:t>
      </w:r>
    </w:p>
    <w:p w14:paraId="32924F3B" w14:textId="77777777" w:rsidR="00B6264D" w:rsidRPr="00DE10C2" w:rsidRDefault="00B6264D" w:rsidP="00F37B66">
      <w:pPr>
        <w:spacing w:after="0" w:line="240" w:lineRule="auto"/>
        <w:jc w:val="center"/>
        <w:rPr>
          <w:rFonts w:eastAsia="Calibri" w:cstheme="minorHAnsi"/>
          <w:b/>
        </w:rPr>
      </w:pPr>
    </w:p>
    <w:p w14:paraId="31F64973" w14:textId="0D9F8E55" w:rsidR="00B6264D" w:rsidRPr="00DE10C2" w:rsidRDefault="00B6264D" w:rsidP="00B6264D">
      <w:pPr>
        <w:tabs>
          <w:tab w:val="left" w:pos="426"/>
        </w:tabs>
        <w:spacing w:after="120" w:line="240" w:lineRule="auto"/>
        <w:ind w:left="420" w:hanging="420"/>
        <w:jc w:val="both"/>
        <w:rPr>
          <w:rFonts w:eastAsia="Calibri" w:cstheme="minorHAnsi"/>
        </w:rPr>
      </w:pPr>
      <w:r w:rsidRPr="00DE10C2">
        <w:rPr>
          <w:rFonts w:eastAsia="Calibri" w:cstheme="minorHAnsi"/>
        </w:rPr>
        <w:t>1.</w:t>
      </w:r>
      <w:r w:rsidRPr="00DE10C2">
        <w:rPr>
          <w:rFonts w:eastAsia="Calibri" w:cstheme="minorHAnsi"/>
        </w:rPr>
        <w:tab/>
        <w:t xml:space="preserve">V případě prodlení Prodávajícího s dodáním </w:t>
      </w:r>
      <w:r w:rsidR="009219E8" w:rsidRPr="00DE10C2">
        <w:rPr>
          <w:rFonts w:eastAsia="Calibri" w:cstheme="minorHAnsi"/>
        </w:rPr>
        <w:t xml:space="preserve">Zboží </w:t>
      </w:r>
      <w:r w:rsidRPr="00DE10C2">
        <w:rPr>
          <w:rFonts w:eastAsia="Calibri" w:cstheme="minorHAnsi"/>
        </w:rPr>
        <w:t>dle této Smlouvy a příslušné Objednávky uhradí Prodávající Kupujícímu smluvní pokutu ve výši 0,05 % z kupní ceny (bez DPH)</w:t>
      </w:r>
      <w:r w:rsidR="009219E8" w:rsidRPr="00DE10C2">
        <w:rPr>
          <w:rFonts w:eastAsia="Calibri" w:cstheme="minorHAnsi"/>
        </w:rPr>
        <w:t xml:space="preserve"> Zboží</w:t>
      </w:r>
      <w:r w:rsidRPr="00DE10C2">
        <w:rPr>
          <w:rFonts w:eastAsia="Calibri" w:cstheme="minorHAnsi"/>
        </w:rPr>
        <w:t>,</w:t>
      </w:r>
      <w:r w:rsidR="00157F89" w:rsidRPr="00DE10C2">
        <w:rPr>
          <w:rFonts w:eastAsia="Calibri" w:cstheme="minorHAnsi"/>
        </w:rPr>
        <w:t xml:space="preserve"> s jehož dodáním je Prodávající v prodlení,</w:t>
      </w:r>
      <w:r w:rsidRPr="00DE10C2">
        <w:rPr>
          <w:rFonts w:eastAsia="Calibri" w:cstheme="minorHAnsi"/>
        </w:rPr>
        <w:t xml:space="preserve"> a to za každý den prodlení. </w:t>
      </w:r>
    </w:p>
    <w:p w14:paraId="506C9166" w14:textId="77777777" w:rsidR="00B6264D" w:rsidRPr="00DE10C2" w:rsidRDefault="00B6264D" w:rsidP="00B6264D">
      <w:pPr>
        <w:tabs>
          <w:tab w:val="left" w:pos="426"/>
        </w:tabs>
        <w:spacing w:after="120" w:line="240" w:lineRule="auto"/>
        <w:ind w:left="420" w:hanging="420"/>
        <w:jc w:val="both"/>
        <w:rPr>
          <w:rFonts w:eastAsia="Calibri" w:cstheme="minorHAnsi"/>
        </w:rPr>
      </w:pPr>
      <w:r w:rsidRPr="00DE10C2">
        <w:rPr>
          <w:rFonts w:eastAsia="Calibri" w:cstheme="minorHAnsi"/>
        </w:rPr>
        <w:t xml:space="preserve">2. </w:t>
      </w:r>
      <w:r w:rsidRPr="00DE10C2">
        <w:rPr>
          <w:rFonts w:eastAsia="Calibri" w:cstheme="minorHAnsi"/>
        </w:rPr>
        <w:tab/>
        <w:t>V případě prodlení Kupujícího s úhradou faktur je Prodávající oprávněn vyúčtovat Kupujícímu úrok z prodlení ve výši stanovené dle občanského zákoníku.</w:t>
      </w:r>
    </w:p>
    <w:p w14:paraId="7012E0FA" w14:textId="77777777" w:rsidR="00B6264D" w:rsidRPr="00DE10C2" w:rsidRDefault="00B6264D" w:rsidP="00B6264D">
      <w:pPr>
        <w:tabs>
          <w:tab w:val="left" w:pos="426"/>
        </w:tabs>
        <w:spacing w:after="120" w:line="240" w:lineRule="auto"/>
        <w:ind w:left="420" w:hanging="420"/>
        <w:jc w:val="both"/>
        <w:rPr>
          <w:rFonts w:eastAsia="Calibri" w:cstheme="minorHAnsi"/>
        </w:rPr>
      </w:pPr>
      <w:r w:rsidRPr="00DE10C2">
        <w:rPr>
          <w:rFonts w:eastAsia="Calibri" w:cstheme="minorHAnsi"/>
        </w:rPr>
        <w:t xml:space="preserve">3. </w:t>
      </w:r>
      <w:r w:rsidRPr="00DE10C2">
        <w:rPr>
          <w:rFonts w:eastAsia="Calibri" w:cstheme="minorHAnsi"/>
        </w:rPr>
        <w:tab/>
        <w:t xml:space="preserve">Za prodlení s úhradou faktur není Prodávající oprávněn kromě smluvně sjednaného úroku z prodlení dle předchozí věty uplatňovat vůči Kupujícímu jakoukoliv pokutu nebo jinou sankci. </w:t>
      </w:r>
    </w:p>
    <w:p w14:paraId="1F4DB861" w14:textId="197543C2" w:rsidR="00B6264D" w:rsidRPr="00DE10C2" w:rsidRDefault="00B6264D" w:rsidP="00B6264D">
      <w:pPr>
        <w:tabs>
          <w:tab w:val="left" w:pos="426"/>
        </w:tabs>
        <w:spacing w:after="120" w:line="240" w:lineRule="auto"/>
        <w:ind w:left="420" w:hanging="420"/>
        <w:jc w:val="both"/>
        <w:rPr>
          <w:rFonts w:eastAsia="Calibri" w:cstheme="minorHAnsi"/>
        </w:rPr>
      </w:pPr>
      <w:r w:rsidRPr="00DE10C2">
        <w:rPr>
          <w:rFonts w:eastAsia="Calibri" w:cstheme="minorHAnsi"/>
        </w:rPr>
        <w:t xml:space="preserve">4. </w:t>
      </w:r>
      <w:r w:rsidRPr="00DE10C2">
        <w:rPr>
          <w:rFonts w:eastAsia="Calibri" w:cstheme="minorHAnsi"/>
        </w:rPr>
        <w:tab/>
        <w:t xml:space="preserve">Případné prodlení Kupujícího s úhradou faktur nebude považováno za podstatné porušení </w:t>
      </w:r>
      <w:r w:rsidR="009219E8" w:rsidRPr="00DE10C2">
        <w:rPr>
          <w:rFonts w:eastAsia="Calibri" w:cstheme="minorHAnsi"/>
        </w:rPr>
        <w:t>S</w:t>
      </w:r>
      <w:r w:rsidRPr="00DE10C2">
        <w:rPr>
          <w:rFonts w:eastAsia="Calibri" w:cstheme="minorHAnsi"/>
        </w:rPr>
        <w:t xml:space="preserve">mlouvy a není důvodem k odstoupení od této Smlouvy nebo pozastavení dodávek </w:t>
      </w:r>
      <w:r w:rsidR="00157F89" w:rsidRPr="00DE10C2">
        <w:rPr>
          <w:rFonts w:eastAsia="Calibri" w:cstheme="minorHAnsi"/>
        </w:rPr>
        <w:t>Z</w:t>
      </w:r>
      <w:r w:rsidR="009219E8" w:rsidRPr="00DE10C2">
        <w:rPr>
          <w:rFonts w:eastAsia="Calibri" w:cstheme="minorHAnsi"/>
        </w:rPr>
        <w:t>boží</w:t>
      </w:r>
      <w:r w:rsidRPr="00DE10C2">
        <w:rPr>
          <w:rFonts w:eastAsia="Calibri" w:cstheme="minorHAnsi"/>
        </w:rPr>
        <w:t xml:space="preserve"> na dobu do zaplacení faktur.</w:t>
      </w:r>
    </w:p>
    <w:p w14:paraId="03A727E6" w14:textId="77777777" w:rsidR="00B6264D" w:rsidRPr="00DE10C2" w:rsidRDefault="00B6264D" w:rsidP="00B6264D">
      <w:pPr>
        <w:tabs>
          <w:tab w:val="left" w:pos="426"/>
        </w:tabs>
        <w:spacing w:after="120" w:line="240" w:lineRule="auto"/>
        <w:ind w:left="420" w:hanging="420"/>
        <w:jc w:val="both"/>
        <w:rPr>
          <w:rFonts w:eastAsia="Calibri" w:cstheme="minorHAnsi"/>
        </w:rPr>
      </w:pPr>
      <w:r w:rsidRPr="00DE10C2">
        <w:rPr>
          <w:rFonts w:eastAsia="Calibri" w:cstheme="minorHAnsi"/>
        </w:rPr>
        <w:t xml:space="preserve">5. </w:t>
      </w:r>
      <w:r w:rsidRPr="00DE10C2">
        <w:rPr>
          <w:rFonts w:eastAsia="Calibri" w:cstheme="minorHAnsi"/>
        </w:rPr>
        <w:tab/>
        <w:t xml:space="preserve">Prodávající je povinen nahradit Kupujícímu v plné výši újmu, která Kupujícímu vznikla vadným plněním nebo jako důsledek porušení povinností a závazků Prodávajícího dle této Smlouvy. Uplatněním smluvní pokuty není toto právo na náhradu újmy nijak dotčeno. </w:t>
      </w:r>
    </w:p>
    <w:p w14:paraId="11D21EFE" w14:textId="5D7AFEC3" w:rsidR="00144785" w:rsidRPr="00DE10C2" w:rsidRDefault="00144785" w:rsidP="00B6264D">
      <w:pPr>
        <w:tabs>
          <w:tab w:val="left" w:pos="426"/>
        </w:tabs>
        <w:spacing w:after="120" w:line="240" w:lineRule="auto"/>
        <w:ind w:left="420" w:hanging="420"/>
        <w:jc w:val="both"/>
        <w:rPr>
          <w:rFonts w:eastAsia="Calibri" w:cstheme="minorHAnsi"/>
        </w:rPr>
      </w:pPr>
      <w:r w:rsidRPr="00DE10C2">
        <w:rPr>
          <w:rFonts w:eastAsia="Calibri" w:cstheme="minorHAnsi"/>
        </w:rPr>
        <w:t xml:space="preserve">6. </w:t>
      </w:r>
      <w:r w:rsidRPr="00DE10C2">
        <w:rPr>
          <w:rFonts w:eastAsia="Calibri" w:cstheme="minorHAnsi"/>
        </w:rPr>
        <w:tab/>
        <w:t>Smluvní pokuta anebo zákonný úrok z prodlení jsou splatné do 30 dnů ode dne doručení výzvy strany oprávněné straně povinné.</w:t>
      </w:r>
    </w:p>
    <w:p w14:paraId="3EB2610C" w14:textId="77777777" w:rsidR="00B6264D" w:rsidRPr="00DE10C2" w:rsidRDefault="00B6264D" w:rsidP="00B6264D">
      <w:pPr>
        <w:tabs>
          <w:tab w:val="left" w:pos="426"/>
        </w:tabs>
        <w:spacing w:after="120" w:line="240" w:lineRule="auto"/>
        <w:ind w:left="420" w:hanging="420"/>
        <w:jc w:val="both"/>
        <w:rPr>
          <w:rFonts w:eastAsia="Calibri" w:cstheme="minorHAnsi"/>
        </w:rPr>
      </w:pPr>
    </w:p>
    <w:p w14:paraId="5C41CF91" w14:textId="77777777" w:rsidR="00B6264D" w:rsidRPr="00DE10C2" w:rsidRDefault="00B6264D" w:rsidP="00E739D0">
      <w:pPr>
        <w:tabs>
          <w:tab w:val="left" w:pos="426"/>
        </w:tabs>
        <w:spacing w:after="120" w:line="240" w:lineRule="auto"/>
        <w:ind w:left="420" w:hanging="420"/>
        <w:jc w:val="center"/>
        <w:rPr>
          <w:rFonts w:eastAsia="Calibri" w:cstheme="minorHAnsi"/>
          <w:b/>
        </w:rPr>
      </w:pPr>
      <w:r w:rsidRPr="00DE10C2">
        <w:rPr>
          <w:rFonts w:eastAsia="Calibri" w:cstheme="minorHAnsi"/>
          <w:b/>
        </w:rPr>
        <w:t>VI</w:t>
      </w:r>
      <w:r w:rsidR="00E739D0" w:rsidRPr="00DE10C2">
        <w:rPr>
          <w:rFonts w:eastAsia="Calibri" w:cstheme="minorHAnsi"/>
          <w:b/>
        </w:rPr>
        <w:t>I</w:t>
      </w:r>
      <w:r w:rsidRPr="00DE10C2">
        <w:rPr>
          <w:rFonts w:eastAsia="Calibri" w:cstheme="minorHAnsi"/>
          <w:b/>
        </w:rPr>
        <w:t>I. Zvláštní ustanovení o DPH</w:t>
      </w:r>
    </w:p>
    <w:p w14:paraId="10493791" w14:textId="77777777" w:rsidR="00B6264D" w:rsidRPr="00DE10C2" w:rsidRDefault="00E739D0" w:rsidP="00B6264D">
      <w:pPr>
        <w:tabs>
          <w:tab w:val="left" w:pos="426"/>
        </w:tabs>
        <w:spacing w:after="120" w:line="240" w:lineRule="auto"/>
        <w:ind w:left="420" w:hanging="420"/>
        <w:jc w:val="both"/>
        <w:rPr>
          <w:rFonts w:eastAsia="Calibri" w:cstheme="minorHAnsi"/>
        </w:rPr>
      </w:pPr>
      <w:r w:rsidRPr="00DE10C2">
        <w:rPr>
          <w:rFonts w:eastAsia="Calibri" w:cstheme="minorHAnsi"/>
        </w:rPr>
        <w:t xml:space="preserve">1. </w:t>
      </w:r>
      <w:r w:rsidRPr="00DE10C2">
        <w:rPr>
          <w:rFonts w:eastAsia="Calibri" w:cstheme="minorHAnsi"/>
        </w:rPr>
        <w:tab/>
      </w:r>
      <w:r w:rsidR="00B6264D" w:rsidRPr="00DE10C2">
        <w:rPr>
          <w:rFonts w:eastAsia="Calibri" w:cstheme="minorHAnsi"/>
        </w:rPr>
        <w:t xml:space="preserve">Prodávající je povinen sdělit </w:t>
      </w:r>
      <w:r w:rsidRPr="00DE10C2">
        <w:rPr>
          <w:rFonts w:eastAsia="Calibri" w:cstheme="minorHAnsi"/>
        </w:rPr>
        <w:t>K</w:t>
      </w:r>
      <w:r w:rsidR="00B6264D" w:rsidRPr="00DE10C2">
        <w:rPr>
          <w:rFonts w:eastAsia="Calibri" w:cstheme="minorHAnsi"/>
        </w:rPr>
        <w:t xml:space="preserve">upujícímu skutečnosti, které zakládají jeho povinnost ručení za neodvedenou daň z přidané hodnoty za zdanitelná plnění uskutečněná podle této </w:t>
      </w:r>
      <w:r w:rsidRPr="00DE10C2">
        <w:rPr>
          <w:rFonts w:eastAsia="Calibri" w:cstheme="minorHAnsi"/>
        </w:rPr>
        <w:t>S</w:t>
      </w:r>
      <w:r w:rsidR="00B6264D" w:rsidRPr="00DE10C2">
        <w:rPr>
          <w:rFonts w:eastAsia="Calibri" w:cstheme="minorHAnsi"/>
        </w:rPr>
        <w:t>mlouvy (viz § 109 zákona č. 235/2004 Sb., o dani z přidané hodnoty, v platném znění). Informace musí poskytnout písemně nejpozději do 10 dnů od vzniku uvedených skutečností.</w:t>
      </w:r>
    </w:p>
    <w:p w14:paraId="63E56E78" w14:textId="77777777" w:rsidR="00B6264D" w:rsidRPr="00DE10C2" w:rsidRDefault="00B6264D" w:rsidP="00B6264D">
      <w:pPr>
        <w:tabs>
          <w:tab w:val="left" w:pos="426"/>
        </w:tabs>
        <w:spacing w:after="120" w:line="240" w:lineRule="auto"/>
        <w:ind w:left="420" w:hanging="420"/>
        <w:jc w:val="both"/>
        <w:rPr>
          <w:rFonts w:eastAsia="Calibri" w:cstheme="minorHAnsi"/>
        </w:rPr>
      </w:pPr>
      <w:r w:rsidRPr="00DE10C2">
        <w:rPr>
          <w:rFonts w:eastAsia="Calibri" w:cstheme="minorHAnsi"/>
        </w:rPr>
        <w:t>2. </w:t>
      </w:r>
      <w:r w:rsidR="00E739D0" w:rsidRPr="00DE10C2">
        <w:rPr>
          <w:rFonts w:eastAsia="Calibri" w:cstheme="minorHAnsi"/>
        </w:rPr>
        <w:tab/>
      </w:r>
      <w:r w:rsidRPr="00DE10C2">
        <w:rPr>
          <w:rFonts w:eastAsia="Calibri" w:cstheme="minorHAnsi"/>
        </w:rPr>
        <w:t>V případě, že skutečnosti definované § 109 zákona č. 235/2004 Sb., o dani z přidané hodnoty, v platném znění, nastanou</w:t>
      </w:r>
      <w:r w:rsidR="00E739D0" w:rsidRPr="00DE10C2">
        <w:rPr>
          <w:rFonts w:eastAsia="Calibri" w:cstheme="minorHAnsi"/>
        </w:rPr>
        <w:t>,</w:t>
      </w:r>
      <w:r w:rsidRPr="00DE10C2">
        <w:rPr>
          <w:rFonts w:eastAsia="Calibri" w:cstheme="minorHAnsi"/>
        </w:rPr>
        <w:t xml:space="preserve"> je </w:t>
      </w:r>
      <w:r w:rsidR="00E739D0" w:rsidRPr="00DE10C2">
        <w:rPr>
          <w:rFonts w:eastAsia="Calibri" w:cstheme="minorHAnsi"/>
        </w:rPr>
        <w:t>K</w:t>
      </w:r>
      <w:r w:rsidRPr="00DE10C2">
        <w:rPr>
          <w:rFonts w:eastAsia="Calibri" w:cstheme="minorHAnsi"/>
        </w:rPr>
        <w:t>upující oprávněn zajistit předmětnou daň z přidané hodnoty podle § 109a zákona č. 235/2004 Sb., o dani z přidané hodnoty, v platném znění. Kupující je oprávněn uvedený postup uplatnit zejména v případech, že:</w:t>
      </w:r>
    </w:p>
    <w:p w14:paraId="73CBE5A8" w14:textId="77777777" w:rsidR="00B6264D" w:rsidRPr="00DE10C2" w:rsidRDefault="00B6264D" w:rsidP="00E61C42">
      <w:pPr>
        <w:numPr>
          <w:ilvl w:val="1"/>
          <w:numId w:val="23"/>
        </w:numPr>
        <w:tabs>
          <w:tab w:val="left" w:pos="426"/>
        </w:tabs>
        <w:spacing w:after="120" w:line="240" w:lineRule="auto"/>
        <w:jc w:val="both"/>
        <w:rPr>
          <w:rFonts w:eastAsia="Calibri" w:cstheme="minorHAnsi"/>
        </w:rPr>
      </w:pPr>
      <w:r w:rsidRPr="00DE10C2">
        <w:rPr>
          <w:rFonts w:eastAsia="Calibri" w:cstheme="minorHAnsi"/>
        </w:rPr>
        <w:t xml:space="preserve">na </w:t>
      </w:r>
      <w:r w:rsidR="00E739D0" w:rsidRPr="00DE10C2">
        <w:rPr>
          <w:rFonts w:eastAsia="Calibri" w:cstheme="minorHAnsi"/>
        </w:rPr>
        <w:t>P</w:t>
      </w:r>
      <w:r w:rsidRPr="00DE10C2">
        <w:rPr>
          <w:rFonts w:eastAsia="Calibri" w:cstheme="minorHAnsi"/>
        </w:rPr>
        <w:t xml:space="preserve">rodávajícího bude vyhlášeno insolvenční řízení, </w:t>
      </w:r>
    </w:p>
    <w:p w14:paraId="703645BB" w14:textId="77777777" w:rsidR="00B6264D" w:rsidRPr="00DE10C2" w:rsidRDefault="00E739D0" w:rsidP="00E61C42">
      <w:pPr>
        <w:numPr>
          <w:ilvl w:val="1"/>
          <w:numId w:val="23"/>
        </w:numPr>
        <w:tabs>
          <w:tab w:val="left" w:pos="426"/>
        </w:tabs>
        <w:spacing w:after="120" w:line="240" w:lineRule="auto"/>
        <w:jc w:val="both"/>
        <w:rPr>
          <w:rFonts w:eastAsia="Calibri" w:cstheme="minorHAnsi"/>
        </w:rPr>
      </w:pPr>
      <w:r w:rsidRPr="00DE10C2">
        <w:rPr>
          <w:rFonts w:eastAsia="Calibri" w:cstheme="minorHAnsi"/>
        </w:rPr>
        <w:t>P</w:t>
      </w:r>
      <w:r w:rsidR="00B6264D" w:rsidRPr="00DE10C2">
        <w:rPr>
          <w:rFonts w:eastAsia="Calibri" w:cstheme="minorHAnsi"/>
        </w:rPr>
        <w:t xml:space="preserve">rodávající nebude schopen na požádání </w:t>
      </w:r>
      <w:r w:rsidRPr="00DE10C2">
        <w:rPr>
          <w:rFonts w:eastAsia="Calibri" w:cstheme="minorHAnsi"/>
        </w:rPr>
        <w:t>K</w:t>
      </w:r>
      <w:r w:rsidR="00B6264D" w:rsidRPr="00DE10C2">
        <w:rPr>
          <w:rFonts w:eastAsia="Calibri" w:cstheme="minorHAnsi"/>
        </w:rPr>
        <w:t xml:space="preserve">upujícího předložit prohlášení o bezdlužnosti vůči správci daně, </w:t>
      </w:r>
    </w:p>
    <w:p w14:paraId="6D1DFFC1" w14:textId="77777777" w:rsidR="00B6264D" w:rsidRPr="00DE10C2" w:rsidRDefault="00E739D0" w:rsidP="00E61C42">
      <w:pPr>
        <w:numPr>
          <w:ilvl w:val="1"/>
          <w:numId w:val="23"/>
        </w:numPr>
        <w:tabs>
          <w:tab w:val="left" w:pos="426"/>
        </w:tabs>
        <w:spacing w:after="120" w:line="240" w:lineRule="auto"/>
        <w:jc w:val="both"/>
        <w:rPr>
          <w:rFonts w:eastAsia="Calibri" w:cstheme="minorHAnsi"/>
        </w:rPr>
      </w:pPr>
      <w:r w:rsidRPr="00DE10C2">
        <w:rPr>
          <w:rFonts w:eastAsia="Calibri" w:cstheme="minorHAnsi"/>
        </w:rPr>
        <w:lastRenderedPageBreak/>
        <w:t>P</w:t>
      </w:r>
      <w:r w:rsidR="00B6264D" w:rsidRPr="00DE10C2">
        <w:rPr>
          <w:rFonts w:eastAsia="Calibri" w:cstheme="minorHAnsi"/>
        </w:rPr>
        <w:t xml:space="preserve">rodávající sdělí podle odst. 1 tohoto článku </w:t>
      </w:r>
      <w:r w:rsidRPr="00DE10C2">
        <w:rPr>
          <w:rFonts w:eastAsia="Calibri" w:cstheme="minorHAnsi"/>
        </w:rPr>
        <w:t>S</w:t>
      </w:r>
      <w:r w:rsidR="00B6264D" w:rsidRPr="00DE10C2">
        <w:rPr>
          <w:rFonts w:eastAsia="Calibri" w:cstheme="minorHAnsi"/>
        </w:rPr>
        <w:t xml:space="preserve">mlouvy skutečnosti rozhodné pro vznik povinnosti ručení ze strany </w:t>
      </w:r>
      <w:r w:rsidRPr="00DE10C2">
        <w:rPr>
          <w:rFonts w:eastAsia="Calibri" w:cstheme="minorHAnsi"/>
        </w:rPr>
        <w:t>K</w:t>
      </w:r>
      <w:r w:rsidR="00B6264D" w:rsidRPr="00DE10C2">
        <w:rPr>
          <w:rFonts w:eastAsia="Calibri" w:cstheme="minorHAnsi"/>
        </w:rPr>
        <w:t>upujícího.</w:t>
      </w:r>
    </w:p>
    <w:p w14:paraId="32E993D0" w14:textId="538A966C" w:rsidR="00B6264D" w:rsidRPr="00DE10C2" w:rsidRDefault="00B6264D" w:rsidP="00B6264D">
      <w:pPr>
        <w:tabs>
          <w:tab w:val="left" w:pos="426"/>
        </w:tabs>
        <w:spacing w:after="120" w:line="240" w:lineRule="auto"/>
        <w:ind w:left="420" w:hanging="420"/>
        <w:jc w:val="both"/>
        <w:rPr>
          <w:rFonts w:eastAsia="Calibri" w:cstheme="minorHAnsi"/>
        </w:rPr>
      </w:pPr>
      <w:r w:rsidRPr="00DE10C2">
        <w:rPr>
          <w:rFonts w:eastAsia="Calibri" w:cstheme="minorHAnsi"/>
        </w:rPr>
        <w:t>3. </w:t>
      </w:r>
      <w:r w:rsidR="00E739D0" w:rsidRPr="00DE10C2">
        <w:rPr>
          <w:rFonts w:eastAsia="Calibri" w:cstheme="minorHAnsi"/>
        </w:rPr>
        <w:tab/>
      </w:r>
      <w:r w:rsidRPr="00DE10C2">
        <w:rPr>
          <w:rFonts w:eastAsia="Calibri" w:cstheme="minorHAnsi"/>
        </w:rPr>
        <w:t xml:space="preserve">V případě, že </w:t>
      </w:r>
      <w:r w:rsidR="00D6361A" w:rsidRPr="00DE10C2">
        <w:rPr>
          <w:rFonts w:eastAsia="Calibri" w:cstheme="minorHAnsi"/>
        </w:rPr>
        <w:t>P</w:t>
      </w:r>
      <w:r w:rsidRPr="00DE10C2">
        <w:rPr>
          <w:rFonts w:eastAsia="Calibri" w:cstheme="minorHAnsi"/>
        </w:rPr>
        <w:t xml:space="preserve">rodávající poruší povinnost uloženou v odst. 1 a 2 tohoto článku </w:t>
      </w:r>
      <w:r w:rsidR="00D6361A" w:rsidRPr="00DE10C2">
        <w:rPr>
          <w:rFonts w:eastAsia="Calibri" w:cstheme="minorHAnsi"/>
        </w:rPr>
        <w:t>S</w:t>
      </w:r>
      <w:r w:rsidRPr="00DE10C2">
        <w:rPr>
          <w:rFonts w:eastAsia="Calibri" w:cstheme="minorHAnsi"/>
        </w:rPr>
        <w:t>mlouvy</w:t>
      </w:r>
      <w:r w:rsidR="00E739D0" w:rsidRPr="00DE10C2">
        <w:rPr>
          <w:rFonts w:eastAsia="Calibri" w:cstheme="minorHAnsi"/>
        </w:rPr>
        <w:t>,</w:t>
      </w:r>
      <w:r w:rsidRPr="00DE10C2">
        <w:rPr>
          <w:rFonts w:eastAsia="Calibri" w:cstheme="minorHAnsi"/>
        </w:rPr>
        <w:t xml:space="preserve"> je </w:t>
      </w:r>
      <w:r w:rsidR="00E739D0" w:rsidRPr="00DE10C2">
        <w:rPr>
          <w:rFonts w:eastAsia="Calibri" w:cstheme="minorHAnsi"/>
        </w:rPr>
        <w:t>K</w:t>
      </w:r>
      <w:r w:rsidRPr="00DE10C2">
        <w:rPr>
          <w:rFonts w:eastAsia="Calibri" w:cstheme="minorHAnsi"/>
        </w:rPr>
        <w:t>upující oprávněn vůči němu uplatnit náhradu za veškeré škody, které mu tím vzniknou.</w:t>
      </w:r>
    </w:p>
    <w:p w14:paraId="45D8606A" w14:textId="77777777" w:rsidR="00B6264D" w:rsidRPr="00DE10C2" w:rsidRDefault="00B6264D" w:rsidP="00B6264D">
      <w:pPr>
        <w:tabs>
          <w:tab w:val="left" w:pos="426"/>
        </w:tabs>
        <w:spacing w:after="120" w:line="240" w:lineRule="auto"/>
        <w:ind w:left="420" w:hanging="420"/>
        <w:jc w:val="both"/>
        <w:rPr>
          <w:rFonts w:eastAsia="Calibri" w:cstheme="minorHAnsi"/>
        </w:rPr>
      </w:pPr>
      <w:r w:rsidRPr="00DE10C2">
        <w:rPr>
          <w:rFonts w:eastAsia="Calibri" w:cstheme="minorHAnsi"/>
        </w:rPr>
        <w:t>4. </w:t>
      </w:r>
      <w:r w:rsidR="00E739D0" w:rsidRPr="00DE10C2">
        <w:rPr>
          <w:rFonts w:eastAsia="Calibri" w:cstheme="minorHAnsi"/>
        </w:rPr>
        <w:tab/>
      </w:r>
      <w:r w:rsidRPr="00DE10C2">
        <w:rPr>
          <w:rFonts w:eastAsia="Calibri" w:cstheme="minorHAnsi"/>
        </w:rPr>
        <w:t xml:space="preserve">Kupující je povinen ve lhůtě 15 dnů sdělit </w:t>
      </w:r>
      <w:r w:rsidR="00E739D0" w:rsidRPr="00DE10C2">
        <w:rPr>
          <w:rFonts w:eastAsia="Calibri" w:cstheme="minorHAnsi"/>
        </w:rPr>
        <w:t>P</w:t>
      </w:r>
      <w:r w:rsidRPr="00DE10C2">
        <w:rPr>
          <w:rFonts w:eastAsia="Calibri" w:cstheme="minorHAnsi"/>
        </w:rPr>
        <w:t xml:space="preserve">rodávajícímu, že v souladu s předchozími odstavci uplatnil zajištění daně. Tímto oznámením se má za to, že </w:t>
      </w:r>
      <w:r w:rsidR="00E739D0" w:rsidRPr="00DE10C2">
        <w:rPr>
          <w:rFonts w:eastAsia="Calibri" w:cstheme="minorHAnsi"/>
        </w:rPr>
        <w:t>K</w:t>
      </w:r>
      <w:r w:rsidRPr="00DE10C2">
        <w:rPr>
          <w:rFonts w:eastAsia="Calibri" w:cstheme="minorHAnsi"/>
        </w:rPr>
        <w:t xml:space="preserve">upující splnil vůči </w:t>
      </w:r>
      <w:r w:rsidR="00E739D0" w:rsidRPr="00DE10C2">
        <w:rPr>
          <w:rFonts w:eastAsia="Calibri" w:cstheme="minorHAnsi"/>
        </w:rPr>
        <w:t>P</w:t>
      </w:r>
      <w:r w:rsidRPr="00DE10C2">
        <w:rPr>
          <w:rFonts w:eastAsia="Calibri" w:cstheme="minorHAnsi"/>
        </w:rPr>
        <w:t xml:space="preserve">rodávajícímu svůj závazek </w:t>
      </w:r>
      <w:r w:rsidR="00E739D0" w:rsidRPr="00DE10C2">
        <w:rPr>
          <w:rFonts w:eastAsia="Calibri" w:cstheme="minorHAnsi"/>
        </w:rPr>
        <w:t xml:space="preserve">k úhradě kupní ceny </w:t>
      </w:r>
      <w:r w:rsidRPr="00DE10C2">
        <w:rPr>
          <w:rFonts w:eastAsia="Calibri" w:cstheme="minorHAnsi"/>
        </w:rPr>
        <w:t>ve výši uplatněné daně z přidané hodnoty, plynoucí z jednotlivých daňových dokladů.</w:t>
      </w:r>
    </w:p>
    <w:p w14:paraId="31B378F3" w14:textId="77777777" w:rsidR="00F739F5" w:rsidRPr="00DE10C2" w:rsidRDefault="00F739F5" w:rsidP="00B6264D">
      <w:pPr>
        <w:tabs>
          <w:tab w:val="left" w:pos="426"/>
        </w:tabs>
        <w:spacing w:after="120" w:line="240" w:lineRule="auto"/>
        <w:ind w:left="420" w:hanging="420"/>
        <w:jc w:val="both"/>
        <w:rPr>
          <w:rFonts w:eastAsia="Calibri" w:cstheme="minorHAnsi"/>
        </w:rPr>
      </w:pPr>
    </w:p>
    <w:p w14:paraId="1D92B198" w14:textId="1C1BAF06" w:rsidR="00F739F5" w:rsidRPr="00DE10C2" w:rsidRDefault="00F739F5" w:rsidP="00F739F5">
      <w:pPr>
        <w:rPr>
          <w:rFonts w:cstheme="minorHAnsi"/>
          <w:b/>
        </w:rPr>
      </w:pPr>
      <w:r w:rsidRPr="00DE10C2">
        <w:rPr>
          <w:rFonts w:cstheme="minorHAnsi"/>
          <w:b/>
        </w:rPr>
        <w:t xml:space="preserve">                                                           IX. Vyhrazené změny závazku ze smlouvy</w:t>
      </w:r>
    </w:p>
    <w:p w14:paraId="1FB3E6A4" w14:textId="45670445" w:rsidR="00F739F5" w:rsidRPr="00DE10C2" w:rsidRDefault="00F739F5" w:rsidP="00F739F5">
      <w:pPr>
        <w:tabs>
          <w:tab w:val="left" w:pos="426"/>
        </w:tabs>
        <w:spacing w:after="120" w:line="240" w:lineRule="auto"/>
        <w:ind w:left="420" w:hanging="420"/>
        <w:jc w:val="both"/>
        <w:rPr>
          <w:rFonts w:eastAsia="Calibri" w:cstheme="minorHAnsi"/>
        </w:rPr>
      </w:pPr>
      <w:r w:rsidRPr="00DE10C2">
        <w:rPr>
          <w:rFonts w:eastAsia="Calibri" w:cstheme="minorHAnsi"/>
        </w:rPr>
        <w:t xml:space="preserve">       Zadavatel si dle §100 odst. 1 ZZVZ vyhrazuje následující změny závazku ze smlouvy na veřejnou zakázku: </w:t>
      </w:r>
    </w:p>
    <w:p w14:paraId="53A3F3EC" w14:textId="02440AFE" w:rsidR="00F739F5" w:rsidRPr="00DE10C2" w:rsidRDefault="00F739F5" w:rsidP="00F739F5">
      <w:pPr>
        <w:pStyle w:val="Odstavecseseznamem"/>
        <w:numPr>
          <w:ilvl w:val="0"/>
          <w:numId w:val="25"/>
        </w:numPr>
        <w:tabs>
          <w:tab w:val="left" w:pos="426"/>
        </w:tabs>
        <w:spacing w:after="120" w:line="240" w:lineRule="auto"/>
        <w:jc w:val="both"/>
        <w:rPr>
          <w:rFonts w:eastAsia="Calibri" w:cstheme="minorHAnsi"/>
        </w:rPr>
      </w:pPr>
      <w:r w:rsidRPr="00DE10C2">
        <w:rPr>
          <w:rFonts w:eastAsia="Calibri" w:cstheme="minorHAnsi"/>
        </w:rPr>
        <w:t xml:space="preserve">v případě, že dojde k ukončení výroby, k výpadku výroby, k ukončení dodávek na straně třetí osoby nebo k výpadku dodávek z důvodů na straně třetí osoby některé položky zboží, jehož dodávka je součástí předmětu veřejné zakázky, vyhrazuje si kupující změnu závazku ze smlouvy spočívající v nahrazení takové položky zboží jinou položkou stejného účelového určení splňující zadávací podmínky, přičemž kupující není povinen takovou změnu závazku provést; </w:t>
      </w:r>
    </w:p>
    <w:p w14:paraId="4D33D5AC" w14:textId="02E4C5C8" w:rsidR="00F739F5" w:rsidRPr="00DE10C2" w:rsidRDefault="00F739F5" w:rsidP="00F739F5">
      <w:pPr>
        <w:pStyle w:val="Odstavecseseznamem"/>
        <w:numPr>
          <w:ilvl w:val="0"/>
          <w:numId w:val="25"/>
        </w:numPr>
        <w:tabs>
          <w:tab w:val="left" w:pos="426"/>
        </w:tabs>
        <w:spacing w:after="120" w:line="240" w:lineRule="auto"/>
        <w:jc w:val="both"/>
        <w:rPr>
          <w:rFonts w:eastAsia="Calibri" w:cstheme="minorHAnsi"/>
        </w:rPr>
      </w:pPr>
      <w:r w:rsidRPr="00DE10C2">
        <w:rPr>
          <w:rFonts w:eastAsia="Calibri" w:cstheme="minorHAnsi"/>
        </w:rPr>
        <w:t>v případě, že výrobce některé položky zboží, jehož dodávka je součástí předmětu veřejné zakázky, uvede na trh novou verzi takové položky zboží, která má stejné účelové určení a splňuje zadávací podmínky, vyhrazuje si kupující změnu závazku ze smlouvy spočívající v nahrazení takové položky zboží touto její novou verzí, přičemž kupující není povinen takovou změnu závazku provést.</w:t>
      </w:r>
    </w:p>
    <w:p w14:paraId="6CA0863D" w14:textId="77777777" w:rsidR="00F37B66" w:rsidRPr="00DE10C2" w:rsidRDefault="00F37B66" w:rsidP="00F37B66">
      <w:pPr>
        <w:spacing w:after="0" w:line="240" w:lineRule="auto"/>
        <w:jc w:val="center"/>
        <w:rPr>
          <w:rFonts w:eastAsia="Calibri" w:cstheme="minorHAnsi"/>
          <w:b/>
          <w:color w:val="000000"/>
        </w:rPr>
      </w:pPr>
    </w:p>
    <w:p w14:paraId="654AB12B" w14:textId="6D16387E" w:rsidR="00F37B66" w:rsidRPr="00DE10C2" w:rsidRDefault="00685C54" w:rsidP="00F37B66">
      <w:pPr>
        <w:spacing w:after="0" w:line="240" w:lineRule="auto"/>
        <w:jc w:val="center"/>
        <w:rPr>
          <w:rFonts w:eastAsia="Calibri" w:cstheme="minorHAnsi"/>
          <w:b/>
          <w:color w:val="000000"/>
        </w:rPr>
      </w:pPr>
      <w:r w:rsidRPr="00DE10C2">
        <w:rPr>
          <w:rFonts w:eastAsia="Calibri" w:cstheme="minorHAnsi"/>
          <w:b/>
          <w:color w:val="000000"/>
        </w:rPr>
        <w:t>X</w:t>
      </w:r>
      <w:r w:rsidR="00F37B66" w:rsidRPr="00DE10C2">
        <w:rPr>
          <w:rFonts w:eastAsia="Calibri" w:cstheme="minorHAnsi"/>
          <w:b/>
          <w:color w:val="000000"/>
        </w:rPr>
        <w:t>.</w:t>
      </w:r>
      <w:r w:rsidRPr="00DE10C2">
        <w:rPr>
          <w:rFonts w:eastAsia="Calibri" w:cstheme="minorHAnsi"/>
          <w:b/>
          <w:color w:val="000000"/>
        </w:rPr>
        <w:t xml:space="preserve"> Závěrečná ustanovení</w:t>
      </w:r>
    </w:p>
    <w:p w14:paraId="7D7BA4BF" w14:textId="77777777" w:rsidR="00685C54" w:rsidRPr="00DE10C2" w:rsidRDefault="00685C54" w:rsidP="00F37B66">
      <w:pPr>
        <w:spacing w:after="0" w:line="240" w:lineRule="auto"/>
        <w:jc w:val="center"/>
        <w:rPr>
          <w:rFonts w:eastAsia="Calibri" w:cstheme="minorHAnsi"/>
          <w:b/>
          <w:color w:val="000000"/>
        </w:rPr>
      </w:pPr>
    </w:p>
    <w:p w14:paraId="336E51A9" w14:textId="74CBC5DB" w:rsidR="00823558" w:rsidRPr="00DE10C2" w:rsidRDefault="00685C54" w:rsidP="00823558">
      <w:pPr>
        <w:pStyle w:val="Odstavecseseznamem"/>
        <w:numPr>
          <w:ilvl w:val="0"/>
          <w:numId w:val="22"/>
        </w:numPr>
        <w:spacing w:after="0" w:line="240" w:lineRule="auto"/>
        <w:ind w:left="426" w:hanging="426"/>
        <w:jc w:val="both"/>
        <w:rPr>
          <w:rFonts w:eastAsia="Calibri" w:cstheme="minorHAnsi"/>
          <w:color w:val="000000"/>
        </w:rPr>
      </w:pPr>
      <w:r w:rsidRPr="00DE10C2">
        <w:rPr>
          <w:rFonts w:eastAsia="Calibri" w:cstheme="minorHAnsi"/>
          <w:color w:val="000000"/>
        </w:rPr>
        <w:t>Smlouva se uzavírá na dobu</w:t>
      </w:r>
      <w:r w:rsidR="009F274B">
        <w:rPr>
          <w:rFonts w:eastAsia="Calibri" w:cstheme="minorHAnsi"/>
          <w:color w:val="000000"/>
        </w:rPr>
        <w:t xml:space="preserve"> 2 let</w:t>
      </w:r>
      <w:r w:rsidR="00FF5FCF" w:rsidRPr="00DE10C2">
        <w:rPr>
          <w:rFonts w:eastAsia="Calibri" w:cstheme="minorHAnsi"/>
          <w:color w:val="000000"/>
        </w:rPr>
        <w:t xml:space="preserve"> od data podpisu této Smlouvy</w:t>
      </w:r>
      <w:r w:rsidR="00865547" w:rsidRPr="00DE10C2">
        <w:rPr>
          <w:rFonts w:eastAsia="Calibri" w:cstheme="minorHAnsi"/>
          <w:color w:val="000000"/>
        </w:rPr>
        <w:t>.</w:t>
      </w:r>
      <w:r w:rsidR="00823558" w:rsidRPr="00DE10C2">
        <w:rPr>
          <w:rFonts w:eastAsia="Calibri" w:cstheme="minorHAnsi"/>
          <w:color w:val="000000"/>
        </w:rPr>
        <w:t xml:space="preserve"> Každá ze smluvních stran má právo vypovědět tuto Smlouvu bez udání důvodu, a to doručením písemné výpovědi druhé smluvní straně. Výpovědní doba činí </w:t>
      </w:r>
      <w:r w:rsidR="00B55861" w:rsidRPr="00DE10C2">
        <w:rPr>
          <w:rFonts w:eastAsia="Calibri" w:cstheme="minorHAnsi"/>
          <w:color w:val="000000"/>
        </w:rPr>
        <w:t>3</w:t>
      </w:r>
      <w:r w:rsidR="00823558" w:rsidRPr="00DE10C2">
        <w:rPr>
          <w:rFonts w:eastAsia="Calibri" w:cstheme="minorHAnsi"/>
          <w:color w:val="000000"/>
        </w:rPr>
        <w:t xml:space="preserve"> měsíce a počíná plynout prvním dnem kalendářního měsíce následujícího po doručení výpovědi druhé smluvní straně.</w:t>
      </w:r>
    </w:p>
    <w:p w14:paraId="173400D8" w14:textId="77777777" w:rsidR="00823558" w:rsidRPr="00DE10C2" w:rsidRDefault="00823558" w:rsidP="00823558">
      <w:pPr>
        <w:pStyle w:val="Odstavecseseznamem"/>
        <w:ind w:left="426"/>
        <w:jc w:val="both"/>
        <w:rPr>
          <w:rFonts w:eastAsia="Calibri" w:cstheme="minorHAnsi"/>
          <w:color w:val="000000"/>
        </w:rPr>
      </w:pPr>
    </w:p>
    <w:p w14:paraId="11F2C3C3" w14:textId="1FD3C4F7" w:rsidR="008D4E68" w:rsidRPr="00DE10C2" w:rsidRDefault="00685C54" w:rsidP="00E61C42">
      <w:pPr>
        <w:pStyle w:val="Odstavecseseznamem"/>
        <w:numPr>
          <w:ilvl w:val="0"/>
          <w:numId w:val="22"/>
        </w:numPr>
        <w:ind w:left="426" w:hanging="426"/>
        <w:jc w:val="both"/>
        <w:rPr>
          <w:rFonts w:eastAsia="Calibri" w:cstheme="minorHAnsi"/>
          <w:color w:val="000000"/>
        </w:rPr>
      </w:pPr>
      <w:r w:rsidRPr="00DE10C2">
        <w:rPr>
          <w:rFonts w:eastAsia="Calibri" w:cstheme="minorHAnsi"/>
          <w:color w:val="000000"/>
        </w:rPr>
        <w:t xml:space="preserve">Právní vztahy mezi smluvními stranami, které nejsou výslovně upraveny touto </w:t>
      </w:r>
      <w:r w:rsidR="00224551" w:rsidRPr="00DE10C2">
        <w:rPr>
          <w:rFonts w:eastAsia="Calibri" w:cstheme="minorHAnsi"/>
          <w:color w:val="000000"/>
        </w:rPr>
        <w:t>S</w:t>
      </w:r>
      <w:r w:rsidRPr="00DE10C2">
        <w:rPr>
          <w:rFonts w:eastAsia="Calibri" w:cstheme="minorHAnsi"/>
          <w:color w:val="000000"/>
        </w:rPr>
        <w:t>mlouvou, se řídí ustanoveními občanského</w:t>
      </w:r>
      <w:r w:rsidR="00224551" w:rsidRPr="00DE10C2">
        <w:rPr>
          <w:rFonts w:eastAsia="Calibri" w:cstheme="minorHAnsi"/>
          <w:color w:val="000000"/>
        </w:rPr>
        <w:t xml:space="preserve"> zákoníku.</w:t>
      </w:r>
      <w:r w:rsidR="008D4E68" w:rsidRPr="00DE10C2">
        <w:rPr>
          <w:rFonts w:eastAsia="Calibri" w:cstheme="minorHAnsi"/>
          <w:color w:val="000000"/>
        </w:rPr>
        <w:t xml:space="preserve"> Případná neplatnost některého z ustanovení této Smlouvy nemá za následek neplatnost ostatních ustanovení. </w:t>
      </w:r>
    </w:p>
    <w:p w14:paraId="03634FC7" w14:textId="77777777" w:rsidR="008D4E68" w:rsidRPr="00DE10C2" w:rsidRDefault="008D4E68" w:rsidP="00E61C42">
      <w:pPr>
        <w:pStyle w:val="Odstavecseseznamem"/>
        <w:jc w:val="both"/>
        <w:rPr>
          <w:rFonts w:eastAsia="Calibri" w:cstheme="minorHAnsi"/>
          <w:color w:val="000000"/>
        </w:rPr>
      </w:pPr>
    </w:p>
    <w:p w14:paraId="01C84B2F" w14:textId="294CD3BA" w:rsidR="008D4E68" w:rsidRPr="00DE10C2" w:rsidRDefault="008D4E68" w:rsidP="00E61C42">
      <w:pPr>
        <w:pStyle w:val="Odstavecseseznamem"/>
        <w:numPr>
          <w:ilvl w:val="0"/>
          <w:numId w:val="22"/>
        </w:numPr>
        <w:ind w:left="426" w:hanging="426"/>
        <w:jc w:val="both"/>
        <w:rPr>
          <w:rFonts w:eastAsia="Calibri" w:cstheme="minorHAnsi"/>
          <w:color w:val="000000"/>
        </w:rPr>
      </w:pPr>
      <w:r w:rsidRPr="00DE10C2">
        <w:rPr>
          <w:rFonts w:eastAsia="Calibri" w:cstheme="minorHAnsi"/>
          <w:color w:val="000000"/>
        </w:rPr>
        <w:t>Písemnosti se považují za doručené i v případě, že kterákoliv ze stran jejich doručení odmítne, či jinak znemožní, a to dnem tohoto odmítnutí či znemožnění doručení.</w:t>
      </w:r>
    </w:p>
    <w:p w14:paraId="0C2F4E96" w14:textId="77777777" w:rsidR="008D4E68" w:rsidRPr="00DE10C2" w:rsidRDefault="008D4E68" w:rsidP="00E61C42">
      <w:pPr>
        <w:pStyle w:val="Odstavecseseznamem"/>
        <w:tabs>
          <w:tab w:val="left" w:pos="426"/>
        </w:tabs>
        <w:spacing w:after="120"/>
        <w:ind w:left="426"/>
        <w:jc w:val="both"/>
        <w:rPr>
          <w:rFonts w:eastAsia="Calibri" w:cstheme="minorHAnsi"/>
          <w:color w:val="000000"/>
        </w:rPr>
      </w:pPr>
    </w:p>
    <w:p w14:paraId="4F3E1632" w14:textId="4310F547" w:rsidR="00F4663E" w:rsidRPr="00DE10C2" w:rsidRDefault="00224551" w:rsidP="00E61C42">
      <w:pPr>
        <w:pStyle w:val="Odstavecseseznamem"/>
        <w:numPr>
          <w:ilvl w:val="0"/>
          <w:numId w:val="22"/>
        </w:numPr>
        <w:tabs>
          <w:tab w:val="left" w:pos="426"/>
        </w:tabs>
        <w:spacing w:after="120"/>
        <w:ind w:left="426" w:hanging="426"/>
        <w:jc w:val="both"/>
        <w:rPr>
          <w:rFonts w:eastAsia="Calibri" w:cstheme="minorHAnsi"/>
          <w:color w:val="000000"/>
        </w:rPr>
      </w:pPr>
      <w:r w:rsidRPr="00DE10C2">
        <w:rPr>
          <w:rFonts w:eastAsia="Calibri" w:cstheme="minorHAnsi"/>
          <w:color w:val="000000"/>
        </w:rPr>
        <w:t xml:space="preserve">Změnit nebo doplnit tuto </w:t>
      </w:r>
      <w:r w:rsidR="00157F89" w:rsidRPr="00DE10C2">
        <w:rPr>
          <w:rFonts w:eastAsia="Calibri" w:cstheme="minorHAnsi"/>
          <w:color w:val="000000"/>
        </w:rPr>
        <w:t>S</w:t>
      </w:r>
      <w:r w:rsidRPr="00DE10C2">
        <w:rPr>
          <w:rFonts w:eastAsia="Calibri" w:cstheme="minorHAnsi"/>
          <w:color w:val="000000"/>
        </w:rPr>
        <w:t>mlouvu mohou smluvní strany pouze formou písemných dodatků, které budou číslovány vzestupně, výslovně prohlášeny za dodatek této</w:t>
      </w:r>
      <w:r w:rsidR="001E376A" w:rsidRPr="00DE10C2">
        <w:rPr>
          <w:rFonts w:eastAsia="Calibri" w:cstheme="minorHAnsi"/>
          <w:color w:val="000000"/>
        </w:rPr>
        <w:t xml:space="preserve"> </w:t>
      </w:r>
      <w:r w:rsidR="00157F89" w:rsidRPr="00DE10C2">
        <w:rPr>
          <w:rFonts w:eastAsia="Calibri" w:cstheme="minorHAnsi"/>
          <w:color w:val="000000"/>
        </w:rPr>
        <w:t>S</w:t>
      </w:r>
      <w:r w:rsidRPr="00DE10C2">
        <w:rPr>
          <w:rFonts w:eastAsia="Calibri" w:cstheme="minorHAnsi"/>
          <w:color w:val="000000"/>
        </w:rPr>
        <w:t>mlouvy a podepsány osobami oprávněnými jednat jménem nebo za smluvní strany.</w:t>
      </w:r>
      <w:r w:rsidR="00F4663E" w:rsidRPr="00DE10C2">
        <w:rPr>
          <w:rFonts w:eastAsia="Calibri" w:cstheme="minorHAnsi"/>
          <w:color w:val="000000"/>
        </w:rPr>
        <w:t xml:space="preserve"> </w:t>
      </w:r>
    </w:p>
    <w:p w14:paraId="3EB9417C" w14:textId="77777777" w:rsidR="006714F7" w:rsidRPr="00DE10C2" w:rsidRDefault="006714F7" w:rsidP="006714F7">
      <w:pPr>
        <w:pStyle w:val="Odstavecseseznamem"/>
        <w:tabs>
          <w:tab w:val="left" w:pos="426"/>
        </w:tabs>
        <w:spacing w:after="120"/>
        <w:ind w:left="426"/>
        <w:jc w:val="both"/>
        <w:rPr>
          <w:rFonts w:eastAsia="Calibri" w:cstheme="minorHAnsi"/>
          <w:color w:val="000000"/>
        </w:rPr>
      </w:pPr>
    </w:p>
    <w:p w14:paraId="306D5556" w14:textId="13535318" w:rsidR="00F4663E" w:rsidRPr="00DE10C2" w:rsidRDefault="00F4663E" w:rsidP="00E61C42">
      <w:pPr>
        <w:pStyle w:val="Odstavecseseznamem"/>
        <w:numPr>
          <w:ilvl w:val="0"/>
          <w:numId w:val="22"/>
        </w:numPr>
        <w:tabs>
          <w:tab w:val="left" w:pos="426"/>
        </w:tabs>
        <w:spacing w:after="120"/>
        <w:ind w:left="426" w:hanging="426"/>
        <w:jc w:val="both"/>
        <w:rPr>
          <w:rFonts w:eastAsia="Calibri" w:cstheme="minorHAnsi"/>
          <w:color w:val="000000"/>
        </w:rPr>
      </w:pPr>
      <w:r w:rsidRPr="00DE10C2">
        <w:rPr>
          <w:rFonts w:eastAsia="Calibri" w:cstheme="minorHAnsi"/>
          <w:color w:val="000000"/>
        </w:rPr>
        <w:t xml:space="preserve">Pohledávky vyplývající ze </w:t>
      </w:r>
      <w:r w:rsidR="00157F89" w:rsidRPr="00DE10C2">
        <w:rPr>
          <w:rFonts w:eastAsia="Calibri" w:cstheme="minorHAnsi"/>
          <w:color w:val="000000"/>
        </w:rPr>
        <w:t>S</w:t>
      </w:r>
      <w:r w:rsidRPr="00DE10C2">
        <w:rPr>
          <w:rFonts w:eastAsia="Calibri" w:cstheme="minorHAnsi"/>
          <w:color w:val="000000"/>
        </w:rPr>
        <w:t xml:space="preserve">mlouvy lze převést na jinou osobu jen s předchozím písemným souhlasem druhé smluvní strany. Prodávající prohlašuje, že neuzavřel před uzavřením této </w:t>
      </w:r>
      <w:r w:rsidR="00157F89" w:rsidRPr="00DE10C2">
        <w:rPr>
          <w:rFonts w:eastAsia="Calibri" w:cstheme="minorHAnsi"/>
          <w:color w:val="000000"/>
        </w:rPr>
        <w:t>S</w:t>
      </w:r>
      <w:r w:rsidRPr="00DE10C2">
        <w:rPr>
          <w:rFonts w:eastAsia="Calibri" w:cstheme="minorHAnsi"/>
          <w:color w:val="000000"/>
        </w:rPr>
        <w:t xml:space="preserve">mlouvy s jinou osobou smlouvu o postoupení všech nebo více pohledávek (faktoringovou nebo podobnou smlouvu), která se vztahuje i na pohledávky vyplývající ze </w:t>
      </w:r>
      <w:r w:rsidR="00157F89" w:rsidRPr="00DE10C2">
        <w:rPr>
          <w:rFonts w:eastAsia="Calibri" w:cstheme="minorHAnsi"/>
          <w:color w:val="000000"/>
        </w:rPr>
        <w:t>S</w:t>
      </w:r>
      <w:r w:rsidRPr="00DE10C2">
        <w:rPr>
          <w:rFonts w:eastAsia="Calibri" w:cstheme="minorHAnsi"/>
          <w:color w:val="000000"/>
        </w:rPr>
        <w:t xml:space="preserve">mlouvy. Pokud se toto prohlášení ukáže nepravdivým, má </w:t>
      </w:r>
      <w:r w:rsidR="00823558" w:rsidRPr="00DE10C2">
        <w:rPr>
          <w:rFonts w:eastAsia="Calibri" w:cstheme="minorHAnsi"/>
          <w:color w:val="000000"/>
        </w:rPr>
        <w:t>K</w:t>
      </w:r>
      <w:r w:rsidRPr="00DE10C2">
        <w:rPr>
          <w:rFonts w:eastAsia="Calibri" w:cstheme="minorHAnsi"/>
          <w:color w:val="000000"/>
        </w:rPr>
        <w:t xml:space="preserve">upující právo od </w:t>
      </w:r>
      <w:r w:rsidR="00157F89" w:rsidRPr="00DE10C2">
        <w:rPr>
          <w:rFonts w:eastAsia="Calibri" w:cstheme="minorHAnsi"/>
          <w:color w:val="000000"/>
        </w:rPr>
        <w:t>Sm</w:t>
      </w:r>
      <w:r w:rsidRPr="00DE10C2">
        <w:rPr>
          <w:rFonts w:eastAsia="Calibri" w:cstheme="minorHAnsi"/>
          <w:color w:val="000000"/>
        </w:rPr>
        <w:t>louvy odstoupit.</w:t>
      </w:r>
    </w:p>
    <w:p w14:paraId="29837AE2" w14:textId="7F242F9A" w:rsidR="00823558" w:rsidRPr="00DE10C2" w:rsidRDefault="008D4E68" w:rsidP="00823558">
      <w:pPr>
        <w:tabs>
          <w:tab w:val="left" w:pos="426"/>
        </w:tabs>
        <w:spacing w:after="120" w:line="240" w:lineRule="auto"/>
        <w:ind w:left="426" w:hanging="426"/>
        <w:jc w:val="both"/>
        <w:rPr>
          <w:rFonts w:eastAsia="Calibri" w:cstheme="minorHAnsi"/>
          <w:color w:val="000000"/>
        </w:rPr>
      </w:pPr>
      <w:r w:rsidRPr="00DE10C2">
        <w:rPr>
          <w:rFonts w:eastAsia="Calibri" w:cstheme="minorHAnsi"/>
          <w:color w:val="000000"/>
        </w:rPr>
        <w:lastRenderedPageBreak/>
        <w:t>6</w:t>
      </w:r>
      <w:r w:rsidR="00685C54" w:rsidRPr="00DE10C2">
        <w:rPr>
          <w:rFonts w:eastAsia="Calibri" w:cstheme="minorHAnsi"/>
          <w:color w:val="000000"/>
        </w:rPr>
        <w:t xml:space="preserve">. </w:t>
      </w:r>
      <w:r w:rsidR="00685C54" w:rsidRPr="00DE10C2">
        <w:rPr>
          <w:rFonts w:eastAsia="Calibri" w:cstheme="minorHAnsi"/>
          <w:color w:val="000000"/>
        </w:rPr>
        <w:tab/>
      </w:r>
      <w:r w:rsidR="006714F7" w:rsidRPr="00DE10C2">
        <w:rPr>
          <w:rFonts w:eastAsia="Calibri" w:cstheme="minorHAnsi"/>
          <w:color w:val="000000"/>
        </w:rPr>
        <w:t xml:space="preserve">Pro případ, že se na uzavřenou </w:t>
      </w:r>
      <w:r w:rsidR="00157F89" w:rsidRPr="00DE10C2">
        <w:rPr>
          <w:rFonts w:eastAsia="Calibri" w:cstheme="minorHAnsi"/>
          <w:color w:val="000000"/>
        </w:rPr>
        <w:t>S</w:t>
      </w:r>
      <w:r w:rsidR="006714F7" w:rsidRPr="00DE10C2">
        <w:rPr>
          <w:rFonts w:eastAsia="Calibri" w:cstheme="minorHAnsi"/>
          <w:color w:val="000000"/>
        </w:rPr>
        <w:t xml:space="preserve">mlouvu vztahuje povinnost uveřejnění prostřednictvím registru smluv dle zákona č. 340/2015 Sb., o zvláštních podmínkách účinnosti některých smluv, uveřejňování těchto smluv a o registru smluv (zákon o registru smluv), platí, že obě smluvní strany s tímto uveřejněním souhlasí a sjednávají, že správci registru smluv zašle tuto </w:t>
      </w:r>
      <w:r w:rsidR="003F7E39" w:rsidRPr="00DE10C2">
        <w:rPr>
          <w:rFonts w:eastAsia="Calibri" w:cstheme="minorHAnsi"/>
          <w:color w:val="000000"/>
        </w:rPr>
        <w:t>S</w:t>
      </w:r>
      <w:r w:rsidR="006714F7" w:rsidRPr="00DE10C2">
        <w:rPr>
          <w:rFonts w:eastAsia="Calibri" w:cstheme="minorHAnsi"/>
          <w:color w:val="000000"/>
        </w:rPr>
        <w:t>mlouvu k uveřejnění prostřednictvím registru smluv Kupující</w:t>
      </w:r>
      <w:r w:rsidR="00823558" w:rsidRPr="00DE10C2">
        <w:rPr>
          <w:rFonts w:eastAsia="Calibri" w:cstheme="minorHAnsi"/>
          <w:color w:val="000000"/>
        </w:rPr>
        <w:t>.</w:t>
      </w:r>
      <w:r w:rsidR="00823558" w:rsidRPr="00DE10C2">
        <w:rPr>
          <w:rFonts w:eastAsia="Times New Roman" w:cstheme="minorHAnsi"/>
          <w:sz w:val="24"/>
          <w:szCs w:val="24"/>
          <w:lang w:eastAsia="ar-SA"/>
        </w:rPr>
        <w:t xml:space="preserve"> </w:t>
      </w:r>
      <w:r w:rsidR="00823558" w:rsidRPr="00DE10C2">
        <w:rPr>
          <w:rFonts w:eastAsia="Calibri" w:cstheme="minorHAnsi"/>
          <w:color w:val="000000"/>
        </w:rPr>
        <w:t>Kupující bude při přípravě dokumentu k uveřejnění vycházet z písemných (</w:t>
      </w:r>
      <w:del w:id="6" w:author="Mgr. Mertlová Jana" w:date="2021-10-26T15:11:00Z">
        <w:r w:rsidR="00823558" w:rsidRPr="00DE10C2" w:rsidDel="001F3C6C">
          <w:rPr>
            <w:rFonts w:eastAsia="Calibri" w:cstheme="minorHAnsi"/>
            <w:color w:val="000000"/>
          </w:rPr>
          <w:delText xml:space="preserve"> </w:delText>
        </w:r>
      </w:del>
      <w:r w:rsidR="00823558" w:rsidRPr="00DE10C2">
        <w:rPr>
          <w:rFonts w:eastAsia="Calibri" w:cstheme="minorHAnsi"/>
          <w:color w:val="000000"/>
        </w:rPr>
        <w:t xml:space="preserve">e-mail) pokynů Prodávajícího, a to zejména ve věci znečitelnění obchodního tajemství, osobních údajů a jiných zákonem chráněných údajů. Pokud k písemnému (e-mail) sdělení </w:t>
      </w:r>
      <w:r w:rsidR="0050420A" w:rsidRPr="00DE10C2">
        <w:rPr>
          <w:rFonts w:eastAsia="Calibri" w:cstheme="minorHAnsi"/>
          <w:color w:val="000000"/>
        </w:rPr>
        <w:t>P</w:t>
      </w:r>
      <w:r w:rsidR="00823558" w:rsidRPr="00DE10C2">
        <w:rPr>
          <w:rFonts w:eastAsia="Calibri" w:cstheme="minorHAnsi"/>
          <w:color w:val="000000"/>
        </w:rPr>
        <w:t xml:space="preserve">rodávajícího o znečitelnění konkrétních údajů ve </w:t>
      </w:r>
      <w:r w:rsidR="0050420A" w:rsidRPr="00DE10C2">
        <w:rPr>
          <w:rFonts w:eastAsia="Calibri" w:cstheme="minorHAnsi"/>
          <w:color w:val="000000"/>
        </w:rPr>
        <w:t>S</w:t>
      </w:r>
      <w:r w:rsidR="00823558" w:rsidRPr="00DE10C2">
        <w:rPr>
          <w:rFonts w:eastAsia="Calibri" w:cstheme="minorHAnsi"/>
          <w:color w:val="000000"/>
        </w:rPr>
        <w:t xml:space="preserve">mlouvě nedojde ještě před uzavřením </w:t>
      </w:r>
      <w:r w:rsidR="0050420A" w:rsidRPr="00DE10C2">
        <w:rPr>
          <w:rFonts w:eastAsia="Calibri" w:cstheme="minorHAnsi"/>
          <w:color w:val="000000"/>
        </w:rPr>
        <w:t>S</w:t>
      </w:r>
      <w:r w:rsidR="00823558" w:rsidRPr="00DE10C2">
        <w:rPr>
          <w:rFonts w:eastAsia="Calibri" w:cstheme="minorHAnsi"/>
          <w:color w:val="000000"/>
        </w:rPr>
        <w:t xml:space="preserve">mlouvy, potvrzuje tímto </w:t>
      </w:r>
      <w:r w:rsidR="0050420A" w:rsidRPr="00DE10C2">
        <w:rPr>
          <w:rFonts w:eastAsia="Calibri" w:cstheme="minorHAnsi"/>
          <w:color w:val="000000"/>
        </w:rPr>
        <w:t>P</w:t>
      </w:r>
      <w:r w:rsidR="00823558" w:rsidRPr="00DE10C2">
        <w:rPr>
          <w:rFonts w:eastAsia="Calibri" w:cstheme="minorHAnsi"/>
          <w:color w:val="000000"/>
        </w:rPr>
        <w:t xml:space="preserve">rodávající, že výslovně souhlasí s uveřejněním </w:t>
      </w:r>
      <w:r w:rsidR="0050420A" w:rsidRPr="00DE10C2">
        <w:rPr>
          <w:rFonts w:eastAsia="Calibri" w:cstheme="minorHAnsi"/>
          <w:color w:val="000000"/>
        </w:rPr>
        <w:t>S</w:t>
      </w:r>
      <w:r w:rsidR="00823558" w:rsidRPr="00DE10C2">
        <w:rPr>
          <w:rFonts w:eastAsia="Calibri" w:cstheme="minorHAnsi"/>
          <w:color w:val="000000"/>
        </w:rPr>
        <w:t>mlouvy v plném rozsahu.</w:t>
      </w:r>
    </w:p>
    <w:p w14:paraId="43123C82" w14:textId="4CD7DFE1" w:rsidR="006714F7" w:rsidRPr="00DE10C2" w:rsidRDefault="006714F7" w:rsidP="006714F7">
      <w:pPr>
        <w:spacing w:after="0" w:line="240" w:lineRule="auto"/>
        <w:ind w:left="426" w:hanging="426"/>
        <w:jc w:val="both"/>
        <w:rPr>
          <w:rFonts w:eastAsia="Calibri" w:cstheme="minorHAnsi"/>
          <w:color w:val="000000"/>
        </w:rPr>
      </w:pPr>
      <w:r w:rsidRPr="00DE10C2">
        <w:rPr>
          <w:rFonts w:eastAsia="Calibri" w:cstheme="minorHAnsi"/>
          <w:color w:val="000000"/>
        </w:rPr>
        <w:t xml:space="preserve">7. </w:t>
      </w:r>
      <w:r w:rsidRPr="00DE10C2">
        <w:rPr>
          <w:rFonts w:eastAsia="Calibri" w:cstheme="minorHAnsi"/>
          <w:color w:val="000000"/>
        </w:rPr>
        <w:tab/>
        <w:t xml:space="preserve">Smlouva nabývá platnosti </w:t>
      </w:r>
      <w:r w:rsidR="007965CF" w:rsidRPr="00DE10C2">
        <w:rPr>
          <w:rFonts w:eastAsia="Calibri" w:cstheme="minorHAnsi"/>
          <w:color w:val="000000"/>
        </w:rPr>
        <w:t>okamžikem jejího podpisu oprávněnými zástupci obou smluvních stran.</w:t>
      </w:r>
    </w:p>
    <w:p w14:paraId="21FD52AC" w14:textId="77777777" w:rsidR="007965CF" w:rsidRPr="00DE10C2" w:rsidRDefault="007965CF" w:rsidP="006714F7">
      <w:pPr>
        <w:spacing w:after="0" w:line="240" w:lineRule="auto"/>
        <w:ind w:left="426" w:hanging="426"/>
        <w:jc w:val="both"/>
        <w:rPr>
          <w:rFonts w:eastAsia="Calibri" w:cstheme="minorHAnsi"/>
          <w:color w:val="000000"/>
        </w:rPr>
      </w:pPr>
    </w:p>
    <w:p w14:paraId="1542BB7E" w14:textId="6F94D06C" w:rsidR="007965CF" w:rsidRPr="00DE10C2" w:rsidRDefault="007965CF" w:rsidP="007965CF">
      <w:pPr>
        <w:pStyle w:val="Odstavecseseznamem"/>
        <w:numPr>
          <w:ilvl w:val="0"/>
          <w:numId w:val="14"/>
        </w:numPr>
        <w:tabs>
          <w:tab w:val="clear" w:pos="360"/>
        </w:tabs>
        <w:spacing w:after="0" w:line="240" w:lineRule="auto"/>
        <w:ind w:left="426" w:hanging="426"/>
        <w:jc w:val="both"/>
        <w:rPr>
          <w:rFonts w:eastAsia="Calibri" w:cstheme="minorHAnsi"/>
          <w:color w:val="000000"/>
        </w:rPr>
      </w:pPr>
      <w:r w:rsidRPr="00DE10C2">
        <w:rPr>
          <w:rFonts w:eastAsia="Calibri" w:cstheme="minorHAnsi"/>
          <w:color w:val="000000"/>
        </w:rPr>
        <w:t>Smlouva nabývá účinnosti zveřejněním v Registru smluv postupem dle zákona č. 340/2015 Sb. Může být měněna, doplňována nebo upřesňována pouze písemnými dodatky ke smlouvě. Pokud se některé z ustanovení stane neplatným, ostatní ustanovení zůstávají v platnosti.</w:t>
      </w:r>
    </w:p>
    <w:p w14:paraId="2CB707DB" w14:textId="77777777" w:rsidR="003F7E39" w:rsidRPr="00DE10C2" w:rsidRDefault="003F7E39" w:rsidP="006714F7">
      <w:pPr>
        <w:spacing w:after="0" w:line="240" w:lineRule="auto"/>
        <w:ind w:left="426" w:hanging="426"/>
        <w:jc w:val="both"/>
        <w:rPr>
          <w:rFonts w:eastAsia="Calibri" w:cstheme="minorHAnsi"/>
          <w:color w:val="000000"/>
        </w:rPr>
      </w:pPr>
    </w:p>
    <w:p w14:paraId="21AD0E6B" w14:textId="7AA2B4D7" w:rsidR="00224551" w:rsidRPr="00DE10C2" w:rsidRDefault="007965CF" w:rsidP="00E61C42">
      <w:pPr>
        <w:tabs>
          <w:tab w:val="left" w:pos="426"/>
        </w:tabs>
        <w:spacing w:after="120" w:line="240" w:lineRule="auto"/>
        <w:ind w:left="420" w:hanging="420"/>
        <w:jc w:val="both"/>
        <w:rPr>
          <w:rFonts w:eastAsia="Calibri" w:cstheme="minorHAnsi"/>
          <w:color w:val="000000"/>
        </w:rPr>
      </w:pPr>
      <w:r w:rsidRPr="00DE10C2">
        <w:rPr>
          <w:rFonts w:eastAsia="Calibri" w:cstheme="minorHAnsi"/>
          <w:color w:val="000000"/>
        </w:rPr>
        <w:t>9</w:t>
      </w:r>
      <w:r w:rsidR="006714F7" w:rsidRPr="00DE10C2">
        <w:rPr>
          <w:rFonts w:eastAsia="Calibri" w:cstheme="minorHAnsi"/>
          <w:color w:val="000000"/>
        </w:rPr>
        <w:t xml:space="preserve">. </w:t>
      </w:r>
      <w:r w:rsidR="006714F7" w:rsidRPr="00DE10C2">
        <w:rPr>
          <w:rFonts w:eastAsia="Calibri" w:cstheme="minorHAnsi"/>
          <w:color w:val="000000"/>
        </w:rPr>
        <w:tab/>
      </w:r>
      <w:r w:rsidR="00224551" w:rsidRPr="00DE10C2">
        <w:rPr>
          <w:rFonts w:eastAsia="Calibri" w:cstheme="minorHAnsi"/>
          <w:color w:val="000000"/>
        </w:rPr>
        <w:t>Tato Smlouva je vyhotovena v</w:t>
      </w:r>
      <w:r w:rsidR="0050420A" w:rsidRPr="00DE10C2">
        <w:rPr>
          <w:rFonts w:eastAsia="Calibri" w:cstheme="minorHAnsi"/>
          <w:color w:val="000000"/>
        </w:rPr>
        <w:t>e dvou</w:t>
      </w:r>
      <w:r w:rsidR="00224551" w:rsidRPr="00DE10C2">
        <w:rPr>
          <w:rFonts w:eastAsia="Calibri" w:cstheme="minorHAnsi"/>
          <w:color w:val="000000"/>
        </w:rPr>
        <w:t xml:space="preserve"> stejnopisech s platností originálu podepsaných oprávněnými zástupci smluvních stran, přičemž </w:t>
      </w:r>
      <w:r w:rsidR="0050420A" w:rsidRPr="00DE10C2">
        <w:rPr>
          <w:rFonts w:eastAsia="Calibri" w:cstheme="minorHAnsi"/>
          <w:color w:val="000000"/>
        </w:rPr>
        <w:t xml:space="preserve">každá smluvní strana obdrží jedno </w:t>
      </w:r>
      <w:r w:rsidR="00224551" w:rsidRPr="00DE10C2">
        <w:rPr>
          <w:rFonts w:eastAsia="Calibri" w:cstheme="minorHAnsi"/>
          <w:color w:val="000000"/>
        </w:rPr>
        <w:t>vyhotovení.</w:t>
      </w:r>
    </w:p>
    <w:p w14:paraId="7C9F93D6" w14:textId="0E2AD6D7" w:rsidR="00685C54" w:rsidRPr="00DE10C2" w:rsidRDefault="007965CF" w:rsidP="00E61C42">
      <w:pPr>
        <w:spacing w:after="0" w:line="240" w:lineRule="auto"/>
        <w:ind w:left="426" w:hanging="426"/>
        <w:jc w:val="both"/>
        <w:rPr>
          <w:rFonts w:eastAsia="Calibri" w:cstheme="minorHAnsi"/>
          <w:color w:val="000000"/>
        </w:rPr>
      </w:pPr>
      <w:r w:rsidRPr="00DE10C2">
        <w:rPr>
          <w:rFonts w:eastAsia="Calibri" w:cstheme="minorHAnsi"/>
          <w:color w:val="000000"/>
        </w:rPr>
        <w:t>10</w:t>
      </w:r>
      <w:r w:rsidR="00224551" w:rsidRPr="00DE10C2">
        <w:rPr>
          <w:rFonts w:eastAsia="Calibri" w:cstheme="minorHAnsi"/>
          <w:color w:val="000000"/>
        </w:rPr>
        <w:t>.</w:t>
      </w:r>
      <w:r w:rsidR="00224551" w:rsidRPr="00DE10C2">
        <w:rPr>
          <w:rFonts w:eastAsia="Calibri" w:cstheme="minorHAnsi"/>
          <w:color w:val="000000"/>
        </w:rPr>
        <w:tab/>
        <w:t>S</w:t>
      </w:r>
      <w:r w:rsidR="00685C54" w:rsidRPr="00DE10C2">
        <w:rPr>
          <w:rFonts w:eastAsia="Calibri" w:cstheme="minorHAnsi"/>
          <w:color w:val="000000"/>
        </w:rPr>
        <w:t xml:space="preserve">mluvní strany shodně prohlašují, že si </w:t>
      </w:r>
      <w:r w:rsidR="00224551" w:rsidRPr="00DE10C2">
        <w:rPr>
          <w:rFonts w:eastAsia="Calibri" w:cstheme="minorHAnsi"/>
          <w:color w:val="000000"/>
        </w:rPr>
        <w:t>S</w:t>
      </w:r>
      <w:r w:rsidR="00685C54" w:rsidRPr="00DE10C2">
        <w:rPr>
          <w:rFonts w:eastAsia="Calibri" w:cstheme="minorHAnsi"/>
          <w:color w:val="000000"/>
        </w:rPr>
        <w:t>mlouvu přečetly, jejímu obsahu rozumí a odpovídá jejích pravé a svobodné vůli. Na důkaz toho připojují své podpisy.</w:t>
      </w:r>
    </w:p>
    <w:p w14:paraId="10F7664A" w14:textId="794117CB" w:rsidR="00685C54" w:rsidRPr="00DE10C2" w:rsidRDefault="00685C54" w:rsidP="00E61C42">
      <w:pPr>
        <w:spacing w:after="0" w:line="240" w:lineRule="auto"/>
        <w:ind w:left="426" w:hanging="426"/>
        <w:jc w:val="both"/>
        <w:rPr>
          <w:rFonts w:eastAsia="Calibri" w:cstheme="minorHAnsi"/>
          <w:color w:val="000000"/>
        </w:rPr>
      </w:pPr>
    </w:p>
    <w:p w14:paraId="7CCFA436" w14:textId="1238254D" w:rsidR="00F37B66" w:rsidRPr="00DE10C2" w:rsidRDefault="006714F7" w:rsidP="006714F7">
      <w:pPr>
        <w:tabs>
          <w:tab w:val="left" w:pos="426"/>
        </w:tabs>
        <w:spacing w:after="120" w:line="240" w:lineRule="auto"/>
        <w:ind w:left="420" w:hanging="420"/>
        <w:jc w:val="both"/>
        <w:rPr>
          <w:rFonts w:eastAsia="Calibri" w:cstheme="minorHAnsi"/>
          <w:color w:val="000000"/>
        </w:rPr>
      </w:pPr>
      <w:r w:rsidRPr="00DE10C2">
        <w:rPr>
          <w:rFonts w:eastAsia="Calibri" w:cstheme="minorHAnsi"/>
          <w:color w:val="000000"/>
        </w:rPr>
        <w:t>1</w:t>
      </w:r>
      <w:r w:rsidR="007965CF" w:rsidRPr="00DE10C2">
        <w:rPr>
          <w:rFonts w:eastAsia="Calibri" w:cstheme="minorHAnsi"/>
          <w:color w:val="000000"/>
        </w:rPr>
        <w:t>1</w:t>
      </w:r>
      <w:r w:rsidR="00685C54" w:rsidRPr="00DE10C2">
        <w:rPr>
          <w:rFonts w:eastAsia="Calibri" w:cstheme="minorHAnsi"/>
          <w:color w:val="000000"/>
        </w:rPr>
        <w:t xml:space="preserve">. </w:t>
      </w:r>
      <w:r w:rsidR="00685C54" w:rsidRPr="00DE10C2">
        <w:rPr>
          <w:rFonts w:eastAsia="Calibri" w:cstheme="minorHAnsi"/>
          <w:color w:val="000000"/>
        </w:rPr>
        <w:tab/>
        <w:t xml:space="preserve"> </w:t>
      </w:r>
      <w:r w:rsidR="00F37B66" w:rsidRPr="00DE10C2">
        <w:rPr>
          <w:rFonts w:eastAsia="Calibri" w:cstheme="minorHAnsi"/>
          <w:color w:val="000000"/>
        </w:rPr>
        <w:t xml:space="preserve">Přílohy </w:t>
      </w:r>
      <w:r w:rsidR="00E61C42" w:rsidRPr="00DE10C2">
        <w:rPr>
          <w:rFonts w:eastAsia="Calibri" w:cstheme="minorHAnsi"/>
          <w:color w:val="000000"/>
        </w:rPr>
        <w:t>S</w:t>
      </w:r>
      <w:r w:rsidR="00F37B66" w:rsidRPr="00DE10C2">
        <w:rPr>
          <w:rFonts w:eastAsia="Calibri" w:cstheme="minorHAnsi"/>
          <w:color w:val="000000"/>
        </w:rPr>
        <w:t>mlouvy:</w:t>
      </w:r>
    </w:p>
    <w:p w14:paraId="44DBA7D9" w14:textId="48724C35" w:rsidR="00F37B66" w:rsidRPr="00DE10C2" w:rsidRDefault="00F37B66" w:rsidP="00F37B66">
      <w:pPr>
        <w:tabs>
          <w:tab w:val="left" w:pos="426"/>
        </w:tabs>
        <w:spacing w:after="0" w:line="240" w:lineRule="auto"/>
        <w:ind w:left="420" w:hanging="420"/>
        <w:jc w:val="both"/>
        <w:rPr>
          <w:rFonts w:eastAsia="Calibri" w:cstheme="minorHAnsi"/>
          <w:color w:val="000000"/>
        </w:rPr>
      </w:pPr>
      <w:r w:rsidRPr="00DE10C2">
        <w:rPr>
          <w:rFonts w:eastAsia="Calibri" w:cstheme="minorHAnsi"/>
          <w:color w:val="000000"/>
        </w:rPr>
        <w:tab/>
        <w:t>Příloha č. 1</w:t>
      </w:r>
      <w:r w:rsidR="009F274B">
        <w:rPr>
          <w:rFonts w:eastAsia="Calibri" w:cstheme="minorHAnsi"/>
          <w:color w:val="000000"/>
        </w:rPr>
        <w:t>b</w:t>
      </w:r>
      <w:r w:rsidRPr="00DE10C2">
        <w:rPr>
          <w:rFonts w:eastAsia="Calibri" w:cstheme="minorHAnsi"/>
          <w:color w:val="000000"/>
        </w:rPr>
        <w:t xml:space="preserve"> –</w:t>
      </w:r>
      <w:r w:rsidR="001F72D3" w:rsidRPr="00DE10C2">
        <w:rPr>
          <w:rFonts w:eastAsia="Calibri" w:cstheme="minorHAnsi"/>
          <w:color w:val="000000"/>
        </w:rPr>
        <w:t xml:space="preserve"> Cenová nabídka</w:t>
      </w:r>
    </w:p>
    <w:p w14:paraId="39C30FF7" w14:textId="77777777" w:rsidR="00F37B66" w:rsidRPr="00DE10C2" w:rsidRDefault="00F37B66" w:rsidP="00063EAA">
      <w:pPr>
        <w:tabs>
          <w:tab w:val="left" w:pos="426"/>
        </w:tabs>
        <w:spacing w:after="0" w:line="240" w:lineRule="auto"/>
        <w:ind w:left="420" w:hanging="420"/>
        <w:jc w:val="both"/>
        <w:rPr>
          <w:rFonts w:eastAsia="Calibri" w:cstheme="minorHAnsi"/>
          <w:color w:val="000000"/>
        </w:rPr>
      </w:pPr>
      <w:r w:rsidRPr="00DE10C2">
        <w:rPr>
          <w:rFonts w:eastAsia="Calibri" w:cstheme="minorHAnsi"/>
          <w:color w:val="000000"/>
        </w:rPr>
        <w:tab/>
      </w:r>
    </w:p>
    <w:p w14:paraId="072FFDCF" w14:textId="77777777" w:rsidR="00063EAA" w:rsidRPr="00DE10C2" w:rsidRDefault="00063EAA" w:rsidP="00063EAA">
      <w:pPr>
        <w:spacing w:after="0" w:line="240" w:lineRule="auto"/>
        <w:rPr>
          <w:rFonts w:eastAsia="Times New Roman" w:cstheme="minorHAnsi"/>
          <w:b/>
          <w:lang w:eastAsia="cs-CZ"/>
        </w:rPr>
      </w:pPr>
    </w:p>
    <w:p w14:paraId="5728AC2A" w14:textId="77777777" w:rsidR="00063EAA" w:rsidRPr="00DE10C2" w:rsidRDefault="00063EAA" w:rsidP="00063EAA">
      <w:pPr>
        <w:spacing w:after="0" w:line="240" w:lineRule="auto"/>
        <w:rPr>
          <w:rFonts w:eastAsia="Times New Roman" w:cstheme="minorHAnsi"/>
          <w:b/>
          <w:lang w:eastAsia="cs-CZ"/>
        </w:rPr>
      </w:pPr>
    </w:p>
    <w:p w14:paraId="4E61A96A" w14:textId="4CB5411C" w:rsidR="00063EAA" w:rsidRPr="00DE10C2" w:rsidRDefault="00063EAA" w:rsidP="00063EAA">
      <w:pPr>
        <w:spacing w:after="0" w:line="240" w:lineRule="auto"/>
        <w:rPr>
          <w:rFonts w:eastAsia="Times New Roman" w:cstheme="minorHAnsi"/>
          <w:lang w:eastAsia="cs-CZ"/>
        </w:rPr>
      </w:pPr>
      <w:r w:rsidRPr="00DE10C2">
        <w:rPr>
          <w:rFonts w:eastAsia="Times New Roman" w:cstheme="minorHAnsi"/>
          <w:lang w:eastAsia="cs-CZ"/>
        </w:rPr>
        <w:t>V</w:t>
      </w:r>
      <w:r w:rsidR="00F739F5" w:rsidRPr="00DE10C2">
        <w:rPr>
          <w:rFonts w:eastAsia="Times New Roman" w:cstheme="minorHAnsi"/>
          <w:lang w:eastAsia="cs-CZ"/>
        </w:rPr>
        <w:t xml:space="preserve"> Kyjově </w:t>
      </w:r>
      <w:r w:rsidRPr="00DE10C2">
        <w:rPr>
          <w:rFonts w:eastAsia="Times New Roman" w:cstheme="minorHAnsi"/>
          <w:lang w:eastAsia="cs-CZ"/>
        </w:rPr>
        <w:t xml:space="preserve"> dne …………….</w:t>
      </w:r>
      <w:r w:rsidRPr="00DE10C2">
        <w:rPr>
          <w:rFonts w:eastAsia="Times New Roman" w:cstheme="minorHAnsi"/>
          <w:lang w:eastAsia="cs-CZ"/>
        </w:rPr>
        <w:tab/>
      </w:r>
      <w:r w:rsidRPr="00DE10C2">
        <w:rPr>
          <w:rFonts w:eastAsia="Times New Roman" w:cstheme="minorHAnsi"/>
          <w:lang w:eastAsia="cs-CZ"/>
        </w:rPr>
        <w:tab/>
      </w:r>
      <w:r w:rsidRPr="00DE10C2">
        <w:rPr>
          <w:rFonts w:eastAsia="Times New Roman" w:cstheme="minorHAnsi"/>
          <w:lang w:eastAsia="cs-CZ"/>
        </w:rPr>
        <w:tab/>
      </w:r>
      <w:r w:rsidR="00DE10C2">
        <w:rPr>
          <w:rFonts w:eastAsia="Times New Roman" w:cstheme="minorHAnsi"/>
          <w:lang w:eastAsia="cs-CZ"/>
        </w:rPr>
        <w:tab/>
      </w:r>
      <w:r w:rsidR="00DE10C2">
        <w:rPr>
          <w:rFonts w:eastAsia="Times New Roman" w:cstheme="minorHAnsi"/>
          <w:lang w:eastAsia="cs-CZ"/>
        </w:rPr>
        <w:tab/>
      </w:r>
      <w:r w:rsidR="00DE10C2">
        <w:rPr>
          <w:rFonts w:eastAsia="Times New Roman" w:cstheme="minorHAnsi"/>
          <w:lang w:eastAsia="cs-CZ"/>
        </w:rPr>
        <w:tab/>
      </w:r>
      <w:r w:rsidR="00DE10C2">
        <w:rPr>
          <w:rFonts w:eastAsia="Times New Roman" w:cstheme="minorHAnsi"/>
          <w:lang w:eastAsia="cs-CZ"/>
        </w:rPr>
        <w:tab/>
      </w:r>
      <w:r w:rsidRPr="00DE10C2">
        <w:rPr>
          <w:rFonts w:eastAsia="Times New Roman" w:cstheme="minorHAnsi"/>
          <w:lang w:eastAsia="cs-CZ"/>
        </w:rPr>
        <w:t>V </w:t>
      </w:r>
      <w:r w:rsidR="0050420A" w:rsidRPr="00DE10C2">
        <w:rPr>
          <w:rFonts w:eastAsia="Times New Roman" w:cstheme="minorHAnsi"/>
          <w:lang w:eastAsia="cs-CZ"/>
        </w:rPr>
        <w:t>…………………….</w:t>
      </w:r>
      <w:r w:rsidRPr="00DE10C2">
        <w:rPr>
          <w:rFonts w:eastAsia="Times New Roman" w:cstheme="minorHAnsi"/>
          <w:lang w:eastAsia="cs-CZ"/>
        </w:rPr>
        <w:t xml:space="preserve"> dne …………</w:t>
      </w:r>
    </w:p>
    <w:p w14:paraId="13AD1F67" w14:textId="77777777" w:rsidR="00063EAA" w:rsidRPr="00DE10C2" w:rsidRDefault="00063EAA" w:rsidP="00063EAA">
      <w:pPr>
        <w:spacing w:after="0" w:line="240" w:lineRule="auto"/>
        <w:rPr>
          <w:rFonts w:eastAsia="Times New Roman" w:cstheme="minorHAnsi"/>
          <w:lang w:eastAsia="cs-CZ"/>
        </w:rPr>
      </w:pPr>
    </w:p>
    <w:p w14:paraId="739A685D" w14:textId="77777777" w:rsidR="00063EAA" w:rsidRPr="00DE10C2" w:rsidRDefault="00063EAA" w:rsidP="00063EAA">
      <w:pPr>
        <w:spacing w:after="0" w:line="240" w:lineRule="auto"/>
        <w:rPr>
          <w:rFonts w:eastAsia="Times New Roman" w:cstheme="minorHAnsi"/>
          <w:lang w:eastAsia="cs-CZ"/>
        </w:rPr>
      </w:pPr>
    </w:p>
    <w:p w14:paraId="636020FF" w14:textId="77777777" w:rsidR="0050420A" w:rsidRPr="00DE10C2" w:rsidRDefault="0050420A" w:rsidP="00063EAA">
      <w:pPr>
        <w:spacing w:after="0" w:line="240" w:lineRule="auto"/>
        <w:rPr>
          <w:rFonts w:eastAsia="Times New Roman" w:cstheme="minorHAnsi"/>
          <w:lang w:eastAsia="cs-CZ"/>
        </w:rPr>
      </w:pPr>
    </w:p>
    <w:p w14:paraId="79DEB950" w14:textId="77777777" w:rsidR="0050420A" w:rsidRPr="00DE10C2" w:rsidRDefault="0050420A" w:rsidP="00063EAA">
      <w:pPr>
        <w:spacing w:after="0" w:line="240" w:lineRule="auto"/>
        <w:rPr>
          <w:rFonts w:eastAsia="Times New Roman" w:cstheme="minorHAnsi"/>
          <w:lang w:eastAsia="cs-CZ"/>
        </w:rPr>
      </w:pPr>
    </w:p>
    <w:p w14:paraId="05A2AF99" w14:textId="6F5A4794" w:rsidR="00063EAA" w:rsidRPr="00DE10C2" w:rsidRDefault="00063EAA" w:rsidP="00063EAA">
      <w:pPr>
        <w:spacing w:after="0" w:line="240" w:lineRule="auto"/>
        <w:rPr>
          <w:rFonts w:eastAsia="Times New Roman" w:cstheme="minorHAnsi"/>
          <w:lang w:eastAsia="cs-CZ"/>
        </w:rPr>
      </w:pPr>
      <w:r w:rsidRPr="00DE10C2">
        <w:rPr>
          <w:rFonts w:eastAsia="Times New Roman" w:cstheme="minorHAnsi"/>
          <w:lang w:eastAsia="cs-CZ"/>
        </w:rPr>
        <w:t>…………………………………………….</w:t>
      </w:r>
      <w:r w:rsidRPr="00DE10C2">
        <w:rPr>
          <w:rFonts w:eastAsia="Times New Roman" w:cstheme="minorHAnsi"/>
          <w:lang w:eastAsia="cs-CZ"/>
        </w:rPr>
        <w:tab/>
      </w:r>
      <w:r w:rsidRPr="00DE10C2">
        <w:rPr>
          <w:rFonts w:eastAsia="Times New Roman" w:cstheme="minorHAnsi"/>
          <w:lang w:eastAsia="cs-CZ"/>
        </w:rPr>
        <w:tab/>
      </w:r>
      <w:r w:rsidR="00DE10C2">
        <w:rPr>
          <w:rFonts w:eastAsia="Times New Roman" w:cstheme="minorHAnsi"/>
          <w:lang w:eastAsia="cs-CZ"/>
        </w:rPr>
        <w:tab/>
      </w:r>
      <w:r w:rsidR="00DE10C2">
        <w:rPr>
          <w:rFonts w:eastAsia="Times New Roman" w:cstheme="minorHAnsi"/>
          <w:lang w:eastAsia="cs-CZ"/>
        </w:rPr>
        <w:tab/>
      </w:r>
      <w:r w:rsidR="00DE10C2">
        <w:rPr>
          <w:rFonts w:eastAsia="Times New Roman" w:cstheme="minorHAnsi"/>
          <w:lang w:eastAsia="cs-CZ"/>
        </w:rPr>
        <w:tab/>
      </w:r>
      <w:r w:rsidR="00DE10C2">
        <w:rPr>
          <w:rFonts w:eastAsia="Times New Roman" w:cstheme="minorHAnsi"/>
          <w:lang w:eastAsia="cs-CZ"/>
        </w:rPr>
        <w:tab/>
      </w:r>
      <w:r w:rsidRPr="00DE10C2">
        <w:rPr>
          <w:rFonts w:eastAsia="Times New Roman" w:cstheme="minorHAnsi"/>
          <w:lang w:eastAsia="cs-CZ"/>
        </w:rPr>
        <w:t>…………………………………………..</w:t>
      </w:r>
    </w:p>
    <w:p w14:paraId="55F2CE55" w14:textId="38832255" w:rsidR="0050420A" w:rsidRPr="00DE10C2" w:rsidRDefault="00F739F5" w:rsidP="00F37B66">
      <w:pPr>
        <w:widowControl w:val="0"/>
        <w:spacing w:after="0" w:line="240" w:lineRule="atLeast"/>
        <w:jc w:val="both"/>
        <w:rPr>
          <w:rFonts w:eastAsia="Times New Roman" w:cstheme="minorHAnsi"/>
          <w:lang w:eastAsia="cs-CZ"/>
        </w:rPr>
      </w:pPr>
      <w:r w:rsidRPr="00DE10C2">
        <w:rPr>
          <w:rFonts w:eastAsia="Times New Roman" w:cstheme="minorHAnsi"/>
          <w:b/>
          <w:lang w:eastAsia="cs-CZ"/>
        </w:rPr>
        <w:t>Nemocnice Kyjov, p</w:t>
      </w:r>
      <w:r w:rsidR="00A21F1E" w:rsidRPr="00DE10C2">
        <w:rPr>
          <w:rFonts w:eastAsia="Times New Roman" w:cstheme="minorHAnsi"/>
          <w:b/>
          <w:lang w:eastAsia="cs-CZ"/>
        </w:rPr>
        <w:t>říspěvková organizace</w:t>
      </w:r>
      <w:r w:rsidR="0050420A" w:rsidRPr="00DE10C2">
        <w:rPr>
          <w:rFonts w:eastAsia="Times New Roman" w:cstheme="minorHAnsi"/>
          <w:b/>
          <w:lang w:eastAsia="cs-CZ"/>
        </w:rPr>
        <w:tab/>
      </w:r>
      <w:r w:rsidR="0050420A" w:rsidRPr="00DE10C2">
        <w:rPr>
          <w:rFonts w:eastAsia="Times New Roman" w:cstheme="minorHAnsi"/>
          <w:b/>
          <w:lang w:eastAsia="cs-CZ"/>
        </w:rPr>
        <w:tab/>
      </w:r>
      <w:r w:rsidR="0050420A" w:rsidRPr="00DE10C2">
        <w:rPr>
          <w:rFonts w:eastAsia="Times New Roman" w:cstheme="minorHAnsi"/>
          <w:b/>
          <w:lang w:eastAsia="cs-CZ"/>
        </w:rPr>
        <w:tab/>
      </w:r>
    </w:p>
    <w:p w14:paraId="41CAC318" w14:textId="41B6C0F5" w:rsidR="0050420A" w:rsidRPr="00DE10C2" w:rsidRDefault="00F37B66" w:rsidP="00F37B66">
      <w:pPr>
        <w:widowControl w:val="0"/>
        <w:spacing w:after="0" w:line="240" w:lineRule="atLeast"/>
        <w:jc w:val="both"/>
        <w:rPr>
          <w:rFonts w:eastAsia="Times New Roman" w:cstheme="minorHAnsi"/>
          <w:lang w:eastAsia="cs-CZ"/>
        </w:rPr>
      </w:pPr>
      <w:r w:rsidRPr="00DE10C2">
        <w:rPr>
          <w:rFonts w:eastAsia="Times New Roman" w:cstheme="minorHAnsi"/>
          <w:lang w:eastAsia="cs-CZ"/>
        </w:rPr>
        <w:t xml:space="preserve">MUDr. </w:t>
      </w:r>
      <w:r w:rsidR="00F739F5" w:rsidRPr="00DE10C2">
        <w:rPr>
          <w:rFonts w:eastAsia="Times New Roman" w:cstheme="minorHAnsi"/>
          <w:lang w:eastAsia="cs-CZ"/>
        </w:rPr>
        <w:t>Jiří Vyhnal</w:t>
      </w:r>
      <w:r w:rsidR="00063EAA" w:rsidRPr="00DE10C2">
        <w:rPr>
          <w:rFonts w:eastAsia="Times New Roman" w:cstheme="minorHAnsi"/>
          <w:lang w:eastAsia="cs-CZ"/>
        </w:rPr>
        <w:tab/>
      </w:r>
      <w:r w:rsidR="00063EAA" w:rsidRPr="00DE10C2">
        <w:rPr>
          <w:rFonts w:eastAsia="Times New Roman" w:cstheme="minorHAnsi"/>
          <w:lang w:eastAsia="cs-CZ"/>
        </w:rPr>
        <w:tab/>
      </w:r>
      <w:r w:rsidR="00063EAA" w:rsidRPr="00DE10C2">
        <w:rPr>
          <w:rFonts w:eastAsia="Times New Roman" w:cstheme="minorHAnsi"/>
          <w:lang w:eastAsia="cs-CZ"/>
        </w:rPr>
        <w:tab/>
      </w:r>
      <w:r w:rsidR="00063EAA" w:rsidRPr="00DE10C2">
        <w:rPr>
          <w:rFonts w:eastAsia="Times New Roman" w:cstheme="minorHAnsi"/>
          <w:lang w:eastAsia="cs-CZ"/>
        </w:rPr>
        <w:tab/>
      </w:r>
      <w:r w:rsidR="00063EAA" w:rsidRPr="00DE10C2">
        <w:rPr>
          <w:rFonts w:eastAsia="Times New Roman" w:cstheme="minorHAnsi"/>
          <w:lang w:eastAsia="cs-CZ"/>
        </w:rPr>
        <w:tab/>
      </w:r>
    </w:p>
    <w:p w14:paraId="38F7A813" w14:textId="5AE20F30" w:rsidR="00765B0B" w:rsidRPr="00DE10C2" w:rsidRDefault="00F739F5" w:rsidP="00F739F5">
      <w:pPr>
        <w:widowControl w:val="0"/>
        <w:spacing w:after="0" w:line="240" w:lineRule="atLeast"/>
        <w:rPr>
          <w:rFonts w:eastAsia="Times New Roman" w:cstheme="minorHAnsi"/>
          <w:b/>
          <w:lang w:eastAsia="cs-CZ"/>
        </w:rPr>
      </w:pPr>
      <w:r w:rsidRPr="00DE10C2">
        <w:rPr>
          <w:rFonts w:eastAsia="Times New Roman" w:cstheme="minorHAnsi"/>
          <w:lang w:eastAsia="cs-CZ"/>
        </w:rPr>
        <w:t>ředitel</w:t>
      </w:r>
    </w:p>
    <w:sectPr w:rsidR="00765B0B" w:rsidRPr="00DE10C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3EC2F" w14:textId="77777777" w:rsidR="00346F43" w:rsidRDefault="00346F43" w:rsidP="00090F5B">
      <w:pPr>
        <w:spacing w:after="0" w:line="240" w:lineRule="auto"/>
      </w:pPr>
      <w:r>
        <w:separator/>
      </w:r>
    </w:p>
  </w:endnote>
  <w:endnote w:type="continuationSeparator" w:id="0">
    <w:p w14:paraId="206FEBCF" w14:textId="77777777" w:rsidR="00346F43" w:rsidRDefault="00346F43" w:rsidP="00090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513156"/>
      <w:docPartObj>
        <w:docPartGallery w:val="Page Numbers (Bottom of Page)"/>
        <w:docPartUnique/>
      </w:docPartObj>
    </w:sdtPr>
    <w:sdtEndPr/>
    <w:sdtContent>
      <w:p w14:paraId="086BB1A5" w14:textId="21995C42" w:rsidR="00090F5B" w:rsidRDefault="00090F5B">
        <w:pPr>
          <w:pStyle w:val="Zpat"/>
          <w:jc w:val="center"/>
        </w:pPr>
        <w:r>
          <w:t xml:space="preserve">strana </w:t>
        </w:r>
        <w:r>
          <w:fldChar w:fldCharType="begin"/>
        </w:r>
        <w:r>
          <w:instrText>PAGE   \* MERGEFORMAT</w:instrText>
        </w:r>
        <w:r>
          <w:fldChar w:fldCharType="separate"/>
        </w:r>
        <w:r w:rsidR="002C5112">
          <w:rPr>
            <w:noProof/>
          </w:rPr>
          <w:t>2</w:t>
        </w:r>
        <w:r>
          <w:fldChar w:fldCharType="end"/>
        </w:r>
      </w:p>
    </w:sdtContent>
  </w:sdt>
  <w:p w14:paraId="7A83B61D" w14:textId="77777777" w:rsidR="00090F5B" w:rsidRDefault="00090F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20425" w14:textId="77777777" w:rsidR="00346F43" w:rsidRDefault="00346F43" w:rsidP="00090F5B">
      <w:pPr>
        <w:spacing w:after="0" w:line="240" w:lineRule="auto"/>
      </w:pPr>
      <w:r>
        <w:separator/>
      </w:r>
    </w:p>
  </w:footnote>
  <w:footnote w:type="continuationSeparator" w:id="0">
    <w:p w14:paraId="5353CE0E" w14:textId="77777777" w:rsidR="00346F43" w:rsidRDefault="00346F43" w:rsidP="00090F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570E3"/>
    <w:multiLevelType w:val="hybridMultilevel"/>
    <w:tmpl w:val="F904B2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0401B23"/>
    <w:multiLevelType w:val="hybridMultilevel"/>
    <w:tmpl w:val="7278E07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1A130383"/>
    <w:multiLevelType w:val="hybridMultilevel"/>
    <w:tmpl w:val="760A00EE"/>
    <w:lvl w:ilvl="0" w:tplc="03AC4094">
      <w:start w:val="1"/>
      <w:numFmt w:val="upperRoman"/>
      <w:lvlText w:val="%1."/>
      <w:lvlJc w:val="left"/>
      <w:pPr>
        <w:tabs>
          <w:tab w:val="num" w:pos="720"/>
        </w:tabs>
        <w:ind w:left="720" w:hanging="720"/>
      </w:pPr>
      <w:rPr>
        <w:rFonts w:hint="default"/>
      </w:rPr>
    </w:lvl>
    <w:lvl w:ilvl="1" w:tplc="D21ACDEC">
      <w:numFmt w:val="none"/>
      <w:lvlText w:val=""/>
      <w:lvlJc w:val="left"/>
      <w:pPr>
        <w:tabs>
          <w:tab w:val="num" w:pos="360"/>
        </w:tabs>
      </w:pPr>
    </w:lvl>
    <w:lvl w:ilvl="2" w:tplc="79F05F8A">
      <w:numFmt w:val="none"/>
      <w:lvlText w:val=""/>
      <w:lvlJc w:val="left"/>
      <w:pPr>
        <w:tabs>
          <w:tab w:val="num" w:pos="360"/>
        </w:tabs>
      </w:pPr>
    </w:lvl>
    <w:lvl w:ilvl="3" w:tplc="BA7E1816">
      <w:numFmt w:val="none"/>
      <w:lvlText w:val=""/>
      <w:lvlJc w:val="left"/>
      <w:pPr>
        <w:tabs>
          <w:tab w:val="num" w:pos="360"/>
        </w:tabs>
      </w:pPr>
    </w:lvl>
    <w:lvl w:ilvl="4" w:tplc="5324F69A">
      <w:numFmt w:val="none"/>
      <w:lvlText w:val=""/>
      <w:lvlJc w:val="left"/>
      <w:pPr>
        <w:tabs>
          <w:tab w:val="num" w:pos="360"/>
        </w:tabs>
      </w:pPr>
    </w:lvl>
    <w:lvl w:ilvl="5" w:tplc="2FA433AC">
      <w:numFmt w:val="none"/>
      <w:lvlText w:val=""/>
      <w:lvlJc w:val="left"/>
      <w:pPr>
        <w:tabs>
          <w:tab w:val="num" w:pos="360"/>
        </w:tabs>
      </w:pPr>
    </w:lvl>
    <w:lvl w:ilvl="6" w:tplc="C9241A2E">
      <w:numFmt w:val="none"/>
      <w:lvlText w:val=""/>
      <w:lvlJc w:val="left"/>
      <w:pPr>
        <w:tabs>
          <w:tab w:val="num" w:pos="360"/>
        </w:tabs>
      </w:pPr>
    </w:lvl>
    <w:lvl w:ilvl="7" w:tplc="AFE0A1E8">
      <w:numFmt w:val="none"/>
      <w:lvlText w:val=""/>
      <w:lvlJc w:val="left"/>
      <w:pPr>
        <w:tabs>
          <w:tab w:val="num" w:pos="360"/>
        </w:tabs>
      </w:pPr>
    </w:lvl>
    <w:lvl w:ilvl="8" w:tplc="F3324C00">
      <w:numFmt w:val="none"/>
      <w:lvlText w:val=""/>
      <w:lvlJc w:val="left"/>
      <w:pPr>
        <w:tabs>
          <w:tab w:val="num" w:pos="360"/>
        </w:tabs>
      </w:pPr>
    </w:lvl>
  </w:abstractNum>
  <w:abstractNum w:abstractNumId="3" w15:restartNumberingAfterBreak="0">
    <w:nsid w:val="20830645"/>
    <w:multiLevelType w:val="hybridMultilevel"/>
    <w:tmpl w:val="1FA8B42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81CCE"/>
    <w:multiLevelType w:val="hybridMultilevel"/>
    <w:tmpl w:val="22940708"/>
    <w:lvl w:ilvl="0" w:tplc="70D287B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32077F73"/>
    <w:multiLevelType w:val="hybridMultilevel"/>
    <w:tmpl w:val="4C4088DE"/>
    <w:lvl w:ilvl="0" w:tplc="90D26F72">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500DD1"/>
    <w:multiLevelType w:val="hybridMultilevel"/>
    <w:tmpl w:val="3BBABB90"/>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2B572C"/>
    <w:multiLevelType w:val="hybridMultilevel"/>
    <w:tmpl w:val="98F0DC4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A5758FC"/>
    <w:multiLevelType w:val="hybridMultilevel"/>
    <w:tmpl w:val="49000E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4F67CD"/>
    <w:multiLevelType w:val="hybridMultilevel"/>
    <w:tmpl w:val="05E47A6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E312075"/>
    <w:multiLevelType w:val="hybridMultilevel"/>
    <w:tmpl w:val="7930A96C"/>
    <w:lvl w:ilvl="0" w:tplc="D93A182A">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2F6F4D"/>
    <w:multiLevelType w:val="hybridMultilevel"/>
    <w:tmpl w:val="17A803E4"/>
    <w:lvl w:ilvl="0" w:tplc="C97E9D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921E3"/>
    <w:multiLevelType w:val="hybridMultilevel"/>
    <w:tmpl w:val="0372AEC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8674877"/>
    <w:multiLevelType w:val="hybridMultilevel"/>
    <w:tmpl w:val="E0163F08"/>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D700412"/>
    <w:multiLevelType w:val="hybridMultilevel"/>
    <w:tmpl w:val="D21ABEF6"/>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C919F2"/>
    <w:multiLevelType w:val="hybridMultilevel"/>
    <w:tmpl w:val="0C42A124"/>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509A6D57"/>
    <w:multiLevelType w:val="hybridMultilevel"/>
    <w:tmpl w:val="FAE82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6B32BE"/>
    <w:multiLevelType w:val="hybridMultilevel"/>
    <w:tmpl w:val="B67A10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69E2967"/>
    <w:multiLevelType w:val="hybridMultilevel"/>
    <w:tmpl w:val="1E3085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2D21AC"/>
    <w:multiLevelType w:val="hybridMultilevel"/>
    <w:tmpl w:val="179032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3770CD8"/>
    <w:multiLevelType w:val="hybridMultilevel"/>
    <w:tmpl w:val="29842692"/>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703831"/>
    <w:multiLevelType w:val="hybridMultilevel"/>
    <w:tmpl w:val="E1C0418A"/>
    <w:lvl w:ilvl="0" w:tplc="6DFE251A">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7964B1"/>
    <w:multiLevelType w:val="hybridMultilevel"/>
    <w:tmpl w:val="6928B53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009AC"/>
    <w:multiLevelType w:val="hybridMultilevel"/>
    <w:tmpl w:val="3FF89DB2"/>
    <w:lvl w:ilvl="0" w:tplc="9E70DF7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24296846">
    <w:abstractNumId w:val="20"/>
  </w:num>
  <w:num w:numId="2" w16cid:durableId="1200819480">
    <w:abstractNumId w:val="11"/>
  </w:num>
  <w:num w:numId="3" w16cid:durableId="416751095">
    <w:abstractNumId w:val="10"/>
  </w:num>
  <w:num w:numId="4" w16cid:durableId="565334572">
    <w:abstractNumId w:val="4"/>
  </w:num>
  <w:num w:numId="5" w16cid:durableId="1093934944">
    <w:abstractNumId w:val="6"/>
  </w:num>
  <w:num w:numId="6" w16cid:durableId="1869877901">
    <w:abstractNumId w:val="19"/>
  </w:num>
  <w:num w:numId="7" w16cid:durableId="1874152290">
    <w:abstractNumId w:val="14"/>
  </w:num>
  <w:num w:numId="8" w16cid:durableId="221447988">
    <w:abstractNumId w:val="8"/>
  </w:num>
  <w:num w:numId="9" w16cid:durableId="881481548">
    <w:abstractNumId w:val="21"/>
  </w:num>
  <w:num w:numId="10" w16cid:durableId="244656143">
    <w:abstractNumId w:val="9"/>
  </w:num>
  <w:num w:numId="11" w16cid:durableId="133059969">
    <w:abstractNumId w:val="3"/>
  </w:num>
  <w:num w:numId="12" w16cid:durableId="826089565">
    <w:abstractNumId w:val="12"/>
  </w:num>
  <w:num w:numId="13" w16cid:durableId="924607477">
    <w:abstractNumId w:val="2"/>
  </w:num>
  <w:num w:numId="14" w16cid:durableId="1662856680">
    <w:abstractNumId w:val="13"/>
  </w:num>
  <w:num w:numId="15" w16cid:durableId="1745030104">
    <w:abstractNumId w:val="22"/>
  </w:num>
  <w:num w:numId="16" w16cid:durableId="841699469">
    <w:abstractNumId w:val="1"/>
  </w:num>
  <w:num w:numId="17" w16cid:durableId="178082615">
    <w:abstractNumId w:val="15"/>
  </w:num>
  <w:num w:numId="18" w16cid:durableId="1873881173">
    <w:abstractNumId w:val="16"/>
  </w:num>
  <w:num w:numId="19" w16cid:durableId="795026939">
    <w:abstractNumId w:val="7"/>
  </w:num>
  <w:num w:numId="20" w16cid:durableId="982196165">
    <w:abstractNumId w:val="17"/>
  </w:num>
  <w:num w:numId="21" w16cid:durableId="519776364">
    <w:abstractNumId w:val="18"/>
  </w:num>
  <w:num w:numId="22" w16cid:durableId="1326589988">
    <w:abstractNumId w:val="24"/>
  </w:num>
  <w:num w:numId="23" w16cid:durableId="1743480478">
    <w:abstractNumId w:val="23"/>
  </w:num>
  <w:num w:numId="24" w16cid:durableId="973603168">
    <w:abstractNumId w:val="5"/>
  </w:num>
  <w:num w:numId="25" w16cid:durableId="1155075136">
    <w:abstractNumId w:val="0"/>
  </w:num>
  <w:num w:numId="26" w16cid:durableId="20426290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gr. Mertlová Jana">
    <w15:presenceInfo w15:providerId="AD" w15:userId="S-1-5-21-3837196367-3646590755-1096123828-33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78C"/>
    <w:rsid w:val="00063EAA"/>
    <w:rsid w:val="000652F9"/>
    <w:rsid w:val="00065486"/>
    <w:rsid w:val="00090F5B"/>
    <w:rsid w:val="000B3A6F"/>
    <w:rsid w:val="000E5453"/>
    <w:rsid w:val="00101FDD"/>
    <w:rsid w:val="001359A5"/>
    <w:rsid w:val="00144785"/>
    <w:rsid w:val="00157F89"/>
    <w:rsid w:val="0017335A"/>
    <w:rsid w:val="00187F47"/>
    <w:rsid w:val="001E376A"/>
    <w:rsid w:val="001F3C6C"/>
    <w:rsid w:val="001F72D3"/>
    <w:rsid w:val="0021030B"/>
    <w:rsid w:val="00224551"/>
    <w:rsid w:val="0025707F"/>
    <w:rsid w:val="00274E97"/>
    <w:rsid w:val="002A72E6"/>
    <w:rsid w:val="002C5112"/>
    <w:rsid w:val="002E44B3"/>
    <w:rsid w:val="003040FA"/>
    <w:rsid w:val="00314078"/>
    <w:rsid w:val="00346F43"/>
    <w:rsid w:val="003563B0"/>
    <w:rsid w:val="00357988"/>
    <w:rsid w:val="003875AD"/>
    <w:rsid w:val="003E2199"/>
    <w:rsid w:val="003E26F3"/>
    <w:rsid w:val="003F7E39"/>
    <w:rsid w:val="004313A0"/>
    <w:rsid w:val="00471385"/>
    <w:rsid w:val="004733FD"/>
    <w:rsid w:val="004D5155"/>
    <w:rsid w:val="004D59EC"/>
    <w:rsid w:val="004D7691"/>
    <w:rsid w:val="004E5534"/>
    <w:rsid w:val="0050420A"/>
    <w:rsid w:val="00533E6D"/>
    <w:rsid w:val="005369D8"/>
    <w:rsid w:val="005633E5"/>
    <w:rsid w:val="00566DE3"/>
    <w:rsid w:val="005769B6"/>
    <w:rsid w:val="005A289C"/>
    <w:rsid w:val="005B3E62"/>
    <w:rsid w:val="005E79C7"/>
    <w:rsid w:val="0060492C"/>
    <w:rsid w:val="0060716C"/>
    <w:rsid w:val="00643A48"/>
    <w:rsid w:val="006547FC"/>
    <w:rsid w:val="006714F7"/>
    <w:rsid w:val="00672A56"/>
    <w:rsid w:val="00685C54"/>
    <w:rsid w:val="006C263B"/>
    <w:rsid w:val="006F5F3D"/>
    <w:rsid w:val="00755E79"/>
    <w:rsid w:val="00765B0B"/>
    <w:rsid w:val="007715E3"/>
    <w:rsid w:val="00773461"/>
    <w:rsid w:val="0078730A"/>
    <w:rsid w:val="007965CF"/>
    <w:rsid w:val="007B496E"/>
    <w:rsid w:val="007D5383"/>
    <w:rsid w:val="00823558"/>
    <w:rsid w:val="00831A70"/>
    <w:rsid w:val="0086165C"/>
    <w:rsid w:val="00865547"/>
    <w:rsid w:val="00877883"/>
    <w:rsid w:val="00886EE1"/>
    <w:rsid w:val="008976E5"/>
    <w:rsid w:val="008B1802"/>
    <w:rsid w:val="008D3BE3"/>
    <w:rsid w:val="008D4E68"/>
    <w:rsid w:val="009219E8"/>
    <w:rsid w:val="00925012"/>
    <w:rsid w:val="00957BD8"/>
    <w:rsid w:val="00970F89"/>
    <w:rsid w:val="009B4A35"/>
    <w:rsid w:val="009F274B"/>
    <w:rsid w:val="00A11F7D"/>
    <w:rsid w:val="00A21F1E"/>
    <w:rsid w:val="00AC718A"/>
    <w:rsid w:val="00AE2511"/>
    <w:rsid w:val="00AF07F5"/>
    <w:rsid w:val="00B04819"/>
    <w:rsid w:val="00B06808"/>
    <w:rsid w:val="00B531E5"/>
    <w:rsid w:val="00B55861"/>
    <w:rsid w:val="00B6264D"/>
    <w:rsid w:val="00B66E01"/>
    <w:rsid w:val="00B80C34"/>
    <w:rsid w:val="00B92A31"/>
    <w:rsid w:val="00BA1145"/>
    <w:rsid w:val="00BD2192"/>
    <w:rsid w:val="00BD34A6"/>
    <w:rsid w:val="00BE2365"/>
    <w:rsid w:val="00BE278C"/>
    <w:rsid w:val="00C02FB9"/>
    <w:rsid w:val="00C41C64"/>
    <w:rsid w:val="00C67153"/>
    <w:rsid w:val="00C7477C"/>
    <w:rsid w:val="00CE4F07"/>
    <w:rsid w:val="00D12A3C"/>
    <w:rsid w:val="00D27F88"/>
    <w:rsid w:val="00D34BF7"/>
    <w:rsid w:val="00D6361A"/>
    <w:rsid w:val="00D96406"/>
    <w:rsid w:val="00DD3F93"/>
    <w:rsid w:val="00DE10C2"/>
    <w:rsid w:val="00DE798E"/>
    <w:rsid w:val="00E03802"/>
    <w:rsid w:val="00E61C42"/>
    <w:rsid w:val="00E739D0"/>
    <w:rsid w:val="00EB0932"/>
    <w:rsid w:val="00EB19B6"/>
    <w:rsid w:val="00ED433D"/>
    <w:rsid w:val="00ED7962"/>
    <w:rsid w:val="00EE6718"/>
    <w:rsid w:val="00F0246F"/>
    <w:rsid w:val="00F02BA3"/>
    <w:rsid w:val="00F0504D"/>
    <w:rsid w:val="00F37B66"/>
    <w:rsid w:val="00F4663E"/>
    <w:rsid w:val="00F54869"/>
    <w:rsid w:val="00F71F0A"/>
    <w:rsid w:val="00F739F5"/>
    <w:rsid w:val="00F7747D"/>
    <w:rsid w:val="00F844F1"/>
    <w:rsid w:val="00F95B0C"/>
    <w:rsid w:val="00FF5F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0CD7"/>
  <w15:docId w15:val="{A68A1D08-D2D5-4AD5-85EA-41263A605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3E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BE278C"/>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BE278C"/>
    <w:rPr>
      <w:rFonts w:ascii="Times New Roman" w:eastAsia="Times New Roman" w:hAnsi="Times New Roman" w:cs="Times New Roman"/>
      <w:sz w:val="20"/>
      <w:szCs w:val="20"/>
      <w:lang w:eastAsia="cs-CZ"/>
    </w:rPr>
  </w:style>
  <w:style w:type="character" w:styleId="Odkaznakoment">
    <w:name w:val="annotation reference"/>
    <w:rsid w:val="00BE278C"/>
    <w:rPr>
      <w:sz w:val="16"/>
      <w:szCs w:val="16"/>
    </w:rPr>
  </w:style>
  <w:style w:type="paragraph" w:styleId="Textbubliny">
    <w:name w:val="Balloon Text"/>
    <w:basedOn w:val="Normln"/>
    <w:link w:val="TextbublinyChar"/>
    <w:uiPriority w:val="99"/>
    <w:semiHidden/>
    <w:unhideWhenUsed/>
    <w:rsid w:val="00BE27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278C"/>
    <w:rPr>
      <w:rFonts w:ascii="Segoe UI" w:hAnsi="Segoe UI" w:cs="Segoe UI"/>
      <w:sz w:val="18"/>
      <w:szCs w:val="18"/>
    </w:rPr>
  </w:style>
  <w:style w:type="paragraph" w:styleId="Odstavecseseznamem">
    <w:name w:val="List Paragraph"/>
    <w:basedOn w:val="Normln"/>
    <w:uiPriority w:val="34"/>
    <w:qFormat/>
    <w:rsid w:val="00EB19B6"/>
    <w:pPr>
      <w:ind w:left="720"/>
      <w:contextualSpacing/>
    </w:pPr>
  </w:style>
  <w:style w:type="character" w:styleId="Hypertextovodkaz">
    <w:name w:val="Hyperlink"/>
    <w:rsid w:val="00970F89"/>
    <w:rPr>
      <w:color w:val="0000FF"/>
      <w:u w:val="single"/>
    </w:rPr>
  </w:style>
  <w:style w:type="paragraph" w:styleId="Zkladntext">
    <w:name w:val="Body Text"/>
    <w:basedOn w:val="Normln"/>
    <w:link w:val="ZkladntextChar"/>
    <w:uiPriority w:val="99"/>
    <w:semiHidden/>
    <w:unhideWhenUsed/>
    <w:rsid w:val="00065486"/>
    <w:pPr>
      <w:spacing w:after="120"/>
    </w:pPr>
  </w:style>
  <w:style w:type="character" w:customStyle="1" w:styleId="ZkladntextChar">
    <w:name w:val="Základní text Char"/>
    <w:basedOn w:val="Standardnpsmoodstavce"/>
    <w:link w:val="Zkladntext"/>
    <w:uiPriority w:val="99"/>
    <w:semiHidden/>
    <w:rsid w:val="00065486"/>
  </w:style>
  <w:style w:type="paragraph" w:styleId="Bezmezer">
    <w:name w:val="No Spacing"/>
    <w:uiPriority w:val="1"/>
    <w:qFormat/>
    <w:rsid w:val="0060716C"/>
    <w:pPr>
      <w:spacing w:after="0" w:line="240" w:lineRule="auto"/>
    </w:pPr>
  </w:style>
  <w:style w:type="paragraph" w:styleId="Pedmtkomente">
    <w:name w:val="annotation subject"/>
    <w:basedOn w:val="Textkomente"/>
    <w:next w:val="Textkomente"/>
    <w:link w:val="PedmtkomenteChar"/>
    <w:uiPriority w:val="99"/>
    <w:semiHidden/>
    <w:unhideWhenUsed/>
    <w:rsid w:val="00063EAA"/>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63EAA"/>
    <w:rPr>
      <w:rFonts w:ascii="Times New Roman" w:eastAsia="Times New Roman" w:hAnsi="Times New Roman" w:cs="Times New Roman"/>
      <w:b/>
      <w:bCs/>
      <w:sz w:val="20"/>
      <w:szCs w:val="20"/>
      <w:lang w:eastAsia="cs-CZ"/>
    </w:rPr>
  </w:style>
  <w:style w:type="paragraph" w:styleId="Zhlav">
    <w:name w:val="header"/>
    <w:basedOn w:val="Normln"/>
    <w:link w:val="ZhlavChar"/>
    <w:unhideWhenUsed/>
    <w:rsid w:val="00090F5B"/>
    <w:pPr>
      <w:tabs>
        <w:tab w:val="center" w:pos="4536"/>
        <w:tab w:val="right" w:pos="9072"/>
      </w:tabs>
      <w:spacing w:after="0" w:line="240" w:lineRule="auto"/>
    </w:pPr>
  </w:style>
  <w:style w:type="character" w:customStyle="1" w:styleId="ZhlavChar">
    <w:name w:val="Záhlaví Char"/>
    <w:basedOn w:val="Standardnpsmoodstavce"/>
    <w:link w:val="Zhlav"/>
    <w:rsid w:val="00090F5B"/>
  </w:style>
  <w:style w:type="paragraph" w:styleId="Zpat">
    <w:name w:val="footer"/>
    <w:basedOn w:val="Normln"/>
    <w:link w:val="ZpatChar"/>
    <w:uiPriority w:val="99"/>
    <w:unhideWhenUsed/>
    <w:rsid w:val="00090F5B"/>
    <w:pPr>
      <w:tabs>
        <w:tab w:val="center" w:pos="4536"/>
        <w:tab w:val="right" w:pos="9072"/>
      </w:tabs>
      <w:spacing w:after="0" w:line="240" w:lineRule="auto"/>
    </w:pPr>
  </w:style>
  <w:style w:type="character" w:customStyle="1" w:styleId="ZpatChar">
    <w:name w:val="Zápatí Char"/>
    <w:basedOn w:val="Standardnpsmoodstavce"/>
    <w:link w:val="Zpat"/>
    <w:uiPriority w:val="99"/>
    <w:rsid w:val="00090F5B"/>
  </w:style>
  <w:style w:type="paragraph" w:styleId="Revize">
    <w:name w:val="Revision"/>
    <w:hidden/>
    <w:uiPriority w:val="99"/>
    <w:semiHidden/>
    <w:rsid w:val="00886EE1"/>
    <w:pPr>
      <w:spacing w:after="0" w:line="240" w:lineRule="auto"/>
    </w:pPr>
  </w:style>
  <w:style w:type="character" w:styleId="Nevyeenzmnka">
    <w:name w:val="Unresolved Mention"/>
    <w:basedOn w:val="Standardnpsmoodstavce"/>
    <w:uiPriority w:val="99"/>
    <w:semiHidden/>
    <w:unhideWhenUsed/>
    <w:rsid w:val="008D3B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5683014">
      <w:bodyDiv w:val="1"/>
      <w:marLeft w:val="0"/>
      <w:marRight w:val="0"/>
      <w:marTop w:val="0"/>
      <w:marBottom w:val="0"/>
      <w:divBdr>
        <w:top w:val="none" w:sz="0" w:space="0" w:color="auto"/>
        <w:left w:val="none" w:sz="0" w:space="0" w:color="auto"/>
        <w:bottom w:val="none" w:sz="0" w:space="0" w:color="auto"/>
        <w:right w:val="none" w:sz="0" w:space="0" w:color="auto"/>
      </w:divBdr>
    </w:div>
    <w:div w:id="176025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hajda.frantisek@nemkyj.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AB76F-EC78-4E17-A95C-93FF50AC1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2223</Words>
  <Characters>13122</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bezhesla</dc:creator>
  <cp:lastModifiedBy>ŠEDIVÁ Nikola</cp:lastModifiedBy>
  <cp:revision>17</cp:revision>
  <dcterms:created xsi:type="dcterms:W3CDTF">2023-03-29T08:56:00Z</dcterms:created>
  <dcterms:modified xsi:type="dcterms:W3CDTF">2024-04-12T06:06:00Z</dcterms:modified>
</cp:coreProperties>
</file>